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70772F0" w14:textId="77777777" w:rsidR="00671045" w:rsidRDefault="00671045">
      <w:pPr>
        <w:rPr>
          <w:rFonts w:cs="Arial"/>
          <w:szCs w:val="22"/>
        </w:rPr>
      </w:pPr>
    </w:p>
    <w:p w14:paraId="43D107C7" w14:textId="77777777" w:rsidR="0083650E" w:rsidRDefault="0083650E">
      <w:pPr>
        <w:rPr>
          <w:rFonts w:cs="Arial"/>
          <w:szCs w:val="22"/>
        </w:rPr>
      </w:pPr>
    </w:p>
    <w:p w14:paraId="452425AC" w14:textId="77777777" w:rsidR="0083650E" w:rsidRDefault="0083650E">
      <w:pPr>
        <w:rPr>
          <w:rFonts w:cs="Arial"/>
          <w:szCs w:val="22"/>
        </w:rPr>
      </w:pPr>
    </w:p>
    <w:p w14:paraId="16C62329" w14:textId="77777777" w:rsidR="0083650E" w:rsidRDefault="0083650E">
      <w:pPr>
        <w:rPr>
          <w:rFonts w:cs="Arial"/>
          <w:szCs w:val="22"/>
        </w:rPr>
      </w:pPr>
    </w:p>
    <w:p w14:paraId="4A3F900B" w14:textId="77777777" w:rsidR="0083650E" w:rsidRDefault="0083650E">
      <w:pPr>
        <w:rPr>
          <w:rFonts w:cs="Arial"/>
          <w:szCs w:val="22"/>
        </w:rPr>
      </w:pPr>
    </w:p>
    <w:p w14:paraId="0385E006" w14:textId="77777777" w:rsidR="0083650E" w:rsidRDefault="0083650E">
      <w:pPr>
        <w:rPr>
          <w:rFonts w:cs="Arial"/>
          <w:szCs w:val="22"/>
        </w:rPr>
      </w:pPr>
    </w:p>
    <w:p w14:paraId="0FEF2695" w14:textId="77777777" w:rsidR="0083650E" w:rsidRDefault="0083650E">
      <w:pPr>
        <w:rPr>
          <w:rFonts w:cs="Arial"/>
          <w:szCs w:val="22"/>
        </w:rPr>
      </w:pPr>
    </w:p>
    <w:p w14:paraId="64A7CE1C" w14:textId="77777777" w:rsidR="0083650E" w:rsidRDefault="0083650E">
      <w:pPr>
        <w:rPr>
          <w:rFonts w:cs="Arial"/>
          <w:szCs w:val="22"/>
        </w:rPr>
      </w:pPr>
    </w:p>
    <w:p w14:paraId="149AF9EA" w14:textId="6C86055A" w:rsidR="00AC0669" w:rsidRDefault="0062719B" w:rsidP="00AC0669">
      <w:r>
        <w:t xml:space="preserve"> </w:t>
      </w:r>
    </w:p>
    <w:p w14:paraId="18725582" w14:textId="77777777" w:rsidR="00AC0669" w:rsidRDefault="00AC0669" w:rsidP="00AC0669"/>
    <w:p w14:paraId="75472B59" w14:textId="77777777" w:rsidR="00AC0669" w:rsidRDefault="00AC0669" w:rsidP="00AC0669"/>
    <w:p w14:paraId="4656EE57" w14:textId="77777777" w:rsidR="00AC0669" w:rsidRDefault="00AC0669" w:rsidP="00AC0669"/>
    <w:p w14:paraId="100266EF" w14:textId="77777777" w:rsidR="00AC0669" w:rsidRDefault="00AC0669" w:rsidP="00AC0669"/>
    <w:p w14:paraId="4733A4CF" w14:textId="77777777" w:rsidR="00AC0669"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32"/>
          <w:szCs w:val="32"/>
        </w:rPr>
      </w:pPr>
    </w:p>
    <w:p w14:paraId="234665B4" w14:textId="77777777" w:rsidR="00AC0669" w:rsidRPr="00F37638" w:rsidRDefault="00AC0669" w:rsidP="00AC0669">
      <w:pPr>
        <w:pBdr>
          <w:top w:val="single" w:sz="4" w:space="0" w:color="auto"/>
          <w:left w:val="single" w:sz="4" w:space="4" w:color="auto"/>
          <w:bottom w:val="single" w:sz="4" w:space="1" w:color="auto"/>
          <w:right w:val="single" w:sz="4" w:space="4" w:color="auto"/>
        </w:pBdr>
        <w:shd w:val="clear" w:color="auto" w:fill="E6E6E6"/>
        <w:spacing w:before="120" w:after="120"/>
        <w:jc w:val="center"/>
        <w:rPr>
          <w:b/>
          <w:sz w:val="28"/>
          <w:szCs w:val="28"/>
        </w:rPr>
      </w:pPr>
      <w:r>
        <w:rPr>
          <w:b/>
          <w:sz w:val="28"/>
          <w:szCs w:val="28"/>
        </w:rPr>
        <w:t>REGLEMENT DE CONSULTATION</w:t>
      </w:r>
    </w:p>
    <w:p w14:paraId="5EB86F53" w14:textId="1A8C804C" w:rsidR="00AC0669" w:rsidRDefault="00D71D01" w:rsidP="00AC0669">
      <w:pPr>
        <w:pBdr>
          <w:top w:val="single" w:sz="4" w:space="0" w:color="auto"/>
          <w:left w:val="single" w:sz="4" w:space="4" w:color="auto"/>
          <w:bottom w:val="single" w:sz="4" w:space="1" w:color="auto"/>
          <w:right w:val="single" w:sz="4" w:space="4" w:color="auto"/>
        </w:pBdr>
        <w:shd w:val="clear" w:color="auto" w:fill="E6E6E6"/>
        <w:jc w:val="center"/>
        <w:rPr>
          <w:b/>
          <w:sz w:val="28"/>
          <w:szCs w:val="28"/>
        </w:rPr>
      </w:pPr>
      <w:proofErr w:type="gramStart"/>
      <w:r>
        <w:rPr>
          <w:b/>
          <w:sz w:val="28"/>
          <w:szCs w:val="28"/>
        </w:rPr>
        <w:t>n</w:t>
      </w:r>
      <w:proofErr w:type="gramEnd"/>
      <w:r>
        <w:rPr>
          <w:b/>
          <w:sz w:val="28"/>
          <w:szCs w:val="28"/>
        </w:rPr>
        <w:t>°B24-00732-ES</w:t>
      </w:r>
    </w:p>
    <w:p w14:paraId="6493A12F" w14:textId="77777777" w:rsidR="00AC0669" w:rsidRPr="00F37638" w:rsidRDefault="00AC0669" w:rsidP="00AC0669">
      <w:pPr>
        <w:pBdr>
          <w:top w:val="single" w:sz="4" w:space="0" w:color="auto"/>
          <w:left w:val="single" w:sz="4" w:space="4" w:color="auto"/>
          <w:bottom w:val="single" w:sz="4" w:space="1" w:color="auto"/>
          <w:right w:val="single" w:sz="4" w:space="4" w:color="auto"/>
        </w:pBdr>
        <w:shd w:val="clear" w:color="auto" w:fill="E6E6E6"/>
        <w:jc w:val="center"/>
        <w:rPr>
          <w:b/>
          <w:sz w:val="28"/>
          <w:szCs w:val="28"/>
        </w:rPr>
      </w:pPr>
    </w:p>
    <w:p w14:paraId="0E9B86B5" w14:textId="3E742F96" w:rsidR="00AC0669" w:rsidRPr="00F37638" w:rsidRDefault="00D71D01"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24"/>
        </w:rPr>
      </w:pPr>
      <w:r>
        <w:rPr>
          <w:sz w:val="24"/>
        </w:rPr>
        <w:t>Accord-cadre travaux de gaz neutres et spéciaux sur Bordereau de Prix Unitaires</w:t>
      </w:r>
    </w:p>
    <w:p w14:paraId="7F8B802D" w14:textId="77777777" w:rsidR="00AC0669" w:rsidRDefault="00AC0669" w:rsidP="00AC0669">
      <w:pPr>
        <w:pBdr>
          <w:top w:val="single" w:sz="4" w:space="0" w:color="auto"/>
          <w:left w:val="single" w:sz="4" w:space="4" w:color="auto"/>
          <w:bottom w:val="single" w:sz="4" w:space="1" w:color="auto"/>
          <w:right w:val="single" w:sz="4" w:space="4" w:color="auto"/>
        </w:pBdr>
        <w:shd w:val="clear" w:color="auto" w:fill="E6E6E6"/>
        <w:spacing w:after="120"/>
        <w:jc w:val="center"/>
        <w:rPr>
          <w:sz w:val="32"/>
          <w:szCs w:val="32"/>
        </w:rPr>
      </w:pPr>
    </w:p>
    <w:p w14:paraId="25C147EB" w14:textId="77777777" w:rsidR="00AC0669" w:rsidRDefault="00AC0669" w:rsidP="00AC0669">
      <w:pPr>
        <w:spacing w:before="120"/>
      </w:pPr>
    </w:p>
    <w:p w14:paraId="02F0C8BC" w14:textId="77777777" w:rsidR="00AC0669" w:rsidRDefault="00AC0669" w:rsidP="00AC0669"/>
    <w:p w14:paraId="6A5176E9" w14:textId="77777777" w:rsidR="00AC0669" w:rsidRDefault="00AC0669" w:rsidP="00AC0669"/>
    <w:p w14:paraId="524BC5B4" w14:textId="77777777" w:rsidR="00AC0669" w:rsidRDefault="00AC0669" w:rsidP="00AC0669"/>
    <w:p w14:paraId="3FEC5AF0" w14:textId="77777777" w:rsidR="00AC0669" w:rsidRDefault="00AC0669" w:rsidP="00AC0669"/>
    <w:p w14:paraId="69698D24" w14:textId="77777777" w:rsidR="0083650E" w:rsidRDefault="0083650E">
      <w:pPr>
        <w:rPr>
          <w:rFonts w:cs="Arial"/>
          <w:szCs w:val="22"/>
        </w:rPr>
      </w:pPr>
    </w:p>
    <w:p w14:paraId="115883C2" w14:textId="77777777" w:rsidR="0083650E" w:rsidRDefault="0083650E">
      <w:pPr>
        <w:rPr>
          <w:rFonts w:cs="Arial"/>
          <w:szCs w:val="22"/>
        </w:rPr>
      </w:pPr>
    </w:p>
    <w:p w14:paraId="0BC36F9D" w14:textId="77777777" w:rsidR="0083650E" w:rsidRPr="00021734" w:rsidRDefault="0083650E">
      <w:pPr>
        <w:rPr>
          <w:rFonts w:cs="Arial"/>
          <w:szCs w:val="22"/>
        </w:rPr>
      </w:pPr>
    </w:p>
    <w:p w14:paraId="639D8E1C" w14:textId="77777777" w:rsidR="0083650E" w:rsidRDefault="0083650E" w:rsidP="0083650E"/>
    <w:p w14:paraId="2E61AB3A" w14:textId="07613084" w:rsidR="0083650E" w:rsidRPr="00EB4C1D" w:rsidRDefault="00EB4C1D" w:rsidP="0083650E">
      <w:pPr>
        <w:rPr>
          <w:b/>
          <w:bCs/>
          <w:color w:val="FF0000"/>
        </w:rPr>
      </w:pPr>
      <w:r w:rsidRPr="00EB4C1D">
        <w:rPr>
          <w:b/>
          <w:bCs/>
          <w:color w:val="FF0000"/>
        </w:rPr>
        <w:t xml:space="preserve">Date de visite obligatoire : </w:t>
      </w:r>
      <w:r>
        <w:rPr>
          <w:b/>
          <w:bCs/>
          <w:color w:val="FF0000"/>
        </w:rPr>
        <w:t>mardi 20/01/2026 à 9H</w:t>
      </w:r>
      <w:r w:rsidR="00A16251">
        <w:rPr>
          <w:b/>
          <w:bCs/>
          <w:color w:val="FF0000"/>
        </w:rPr>
        <w:t>00</w:t>
      </w:r>
    </w:p>
    <w:p w14:paraId="73F2AEDA" w14:textId="66269563" w:rsidR="0083650E" w:rsidRDefault="0083650E" w:rsidP="0083650E">
      <w:pPr>
        <w:rPr>
          <w:b/>
          <w:bCs/>
          <w:color w:val="FF0000"/>
        </w:rPr>
      </w:pPr>
    </w:p>
    <w:p w14:paraId="713DD167" w14:textId="77777777" w:rsidR="004F62BE" w:rsidRPr="00EB4C1D" w:rsidRDefault="004F62BE" w:rsidP="0083650E">
      <w:pPr>
        <w:rPr>
          <w:b/>
          <w:bCs/>
          <w:color w:val="FF0000"/>
        </w:rPr>
      </w:pPr>
    </w:p>
    <w:p w14:paraId="402AD8C8" w14:textId="32576D3A" w:rsidR="0083650E" w:rsidRPr="00EB4C1D" w:rsidRDefault="00EB4C1D" w:rsidP="0083650E">
      <w:pPr>
        <w:rPr>
          <w:b/>
          <w:bCs/>
          <w:color w:val="FF0000"/>
        </w:rPr>
      </w:pPr>
      <w:r w:rsidRPr="00EB4C1D">
        <w:rPr>
          <w:b/>
          <w:bCs/>
          <w:color w:val="FF0000"/>
        </w:rPr>
        <w:t xml:space="preserve">Date limite de remise des offres : </w:t>
      </w:r>
      <w:r>
        <w:rPr>
          <w:b/>
          <w:bCs/>
          <w:color w:val="FF0000"/>
        </w:rPr>
        <w:t xml:space="preserve">lundi </w:t>
      </w:r>
      <w:r w:rsidRPr="00EB4C1D">
        <w:rPr>
          <w:b/>
          <w:bCs/>
          <w:color w:val="FF0000"/>
        </w:rPr>
        <w:t>23/02/202</w:t>
      </w:r>
      <w:r>
        <w:rPr>
          <w:b/>
          <w:bCs/>
          <w:color w:val="FF0000"/>
        </w:rPr>
        <w:t>6</w:t>
      </w:r>
      <w:r w:rsidRPr="00EB4C1D">
        <w:rPr>
          <w:b/>
          <w:bCs/>
          <w:color w:val="FF0000"/>
        </w:rPr>
        <w:t xml:space="preserve"> à 16H00</w:t>
      </w:r>
    </w:p>
    <w:p w14:paraId="46CB4699" w14:textId="77777777" w:rsidR="0083650E" w:rsidRDefault="0083650E" w:rsidP="0083650E"/>
    <w:p w14:paraId="7F604288" w14:textId="77777777" w:rsidR="0083650E" w:rsidRDefault="0083650E" w:rsidP="0083650E"/>
    <w:p w14:paraId="2AE54B47" w14:textId="77777777" w:rsidR="0083650E" w:rsidRDefault="0083650E" w:rsidP="0083650E"/>
    <w:p w14:paraId="39859D9D" w14:textId="77777777" w:rsidR="0083650E" w:rsidRDefault="0083650E" w:rsidP="0083650E"/>
    <w:p w14:paraId="55FC5A10" w14:textId="77777777" w:rsidR="0083650E" w:rsidRDefault="0083650E" w:rsidP="0083650E"/>
    <w:p w14:paraId="4D180356" w14:textId="77777777" w:rsidR="0083650E" w:rsidRDefault="0083650E" w:rsidP="0083650E"/>
    <w:p w14:paraId="2D44C6D2" w14:textId="77777777" w:rsidR="0083650E" w:rsidRDefault="0083650E" w:rsidP="0083650E"/>
    <w:p w14:paraId="428C3231" w14:textId="77777777" w:rsidR="0083650E" w:rsidRDefault="0083650E" w:rsidP="0083650E"/>
    <w:p w14:paraId="176E5BB8" w14:textId="77777777" w:rsidR="0083650E" w:rsidRPr="001D29C0" w:rsidRDefault="0083650E" w:rsidP="0083650E">
      <w:pPr>
        <w:rPr>
          <w:color w:val="E36C0A" w:themeColor="accent6" w:themeShade="BF"/>
        </w:rPr>
      </w:pPr>
    </w:p>
    <w:p w14:paraId="39CAF243" w14:textId="23352FE6" w:rsidR="00986115" w:rsidRDefault="00986115" w:rsidP="00986115">
      <w:pPr>
        <w:jc w:val="both"/>
        <w:rPr>
          <w:b/>
          <w:i/>
        </w:rPr>
      </w:pPr>
    </w:p>
    <w:p w14:paraId="4A7B5C73" w14:textId="44E6C851" w:rsidR="00D71D01" w:rsidRDefault="00D71D01" w:rsidP="00986115">
      <w:pPr>
        <w:jc w:val="both"/>
        <w:rPr>
          <w:b/>
          <w:i/>
        </w:rPr>
      </w:pPr>
    </w:p>
    <w:p w14:paraId="649FA5F0" w14:textId="77777777" w:rsidR="00D71D01" w:rsidRPr="00986115" w:rsidRDefault="00D71D01" w:rsidP="00986115">
      <w:pPr>
        <w:jc w:val="both"/>
        <w:rPr>
          <w:b/>
          <w:i/>
        </w:rPr>
      </w:pPr>
    </w:p>
    <w:p w14:paraId="29287CF8" w14:textId="77777777" w:rsidR="00986115" w:rsidRPr="00986115" w:rsidRDefault="00986115" w:rsidP="0083650E">
      <w:pPr>
        <w:rPr>
          <w:b/>
          <w:i/>
        </w:rPr>
      </w:pPr>
    </w:p>
    <w:p w14:paraId="36C4FE88" w14:textId="77777777" w:rsidR="0083650E" w:rsidRDefault="0083650E" w:rsidP="0083650E"/>
    <w:p w14:paraId="3E657628" w14:textId="77777777" w:rsidR="0083650E" w:rsidRDefault="0083650E" w:rsidP="0083650E"/>
    <w:p w14:paraId="5572B2B3" w14:textId="77777777" w:rsidR="0083650E" w:rsidRDefault="0083650E" w:rsidP="0083650E"/>
    <w:p w14:paraId="6E7EA068" w14:textId="77777777" w:rsidR="00AC0669" w:rsidRDefault="00AC0669" w:rsidP="00AC0669">
      <w:pPr>
        <w:jc w:val="both"/>
      </w:pPr>
    </w:p>
    <w:p w14:paraId="0ADCA9D9" w14:textId="77777777" w:rsidR="00AC0669" w:rsidRDefault="00AC0669" w:rsidP="00AC0669">
      <w:pPr>
        <w:pBdr>
          <w:top w:val="single" w:sz="4" w:space="1" w:color="auto"/>
          <w:left w:val="single" w:sz="4" w:space="4" w:color="auto"/>
          <w:bottom w:val="single" w:sz="4" w:space="1" w:color="auto"/>
          <w:right w:val="single" w:sz="4" w:space="0" w:color="auto"/>
        </w:pBdr>
        <w:shd w:val="clear" w:color="auto" w:fill="E6E6E6"/>
        <w:jc w:val="center"/>
        <w:rPr>
          <w:rFonts w:ascii="Arial Narrow" w:hAnsi="Arial Narrow"/>
          <w:b/>
          <w:sz w:val="28"/>
          <w:szCs w:val="28"/>
        </w:rPr>
      </w:pPr>
      <w:r w:rsidRPr="005213CD">
        <w:rPr>
          <w:rFonts w:ascii="Arial Narrow" w:hAnsi="Arial Narrow"/>
          <w:b/>
          <w:sz w:val="28"/>
          <w:szCs w:val="28"/>
        </w:rPr>
        <w:lastRenderedPageBreak/>
        <w:t>SOMMAIRE</w:t>
      </w:r>
    </w:p>
    <w:p w14:paraId="4E6CAB3E" w14:textId="77777777" w:rsidR="00AC0669" w:rsidRDefault="00AC0669" w:rsidP="00AC0669">
      <w:pPr>
        <w:jc w:val="both"/>
      </w:pPr>
    </w:p>
    <w:p w14:paraId="39F25951" w14:textId="77777777" w:rsidR="00AC0669" w:rsidRDefault="00AC0669" w:rsidP="00AC0669">
      <w:pPr>
        <w:jc w:val="both"/>
      </w:pPr>
    </w:p>
    <w:p w14:paraId="21595291" w14:textId="77777777" w:rsidR="003C2BF2" w:rsidRDefault="003C2BF2" w:rsidP="00AC0669">
      <w:pPr>
        <w:jc w:val="both"/>
      </w:pPr>
    </w:p>
    <w:p w14:paraId="57D4E9FF" w14:textId="53776CC4" w:rsidR="00B76383" w:rsidRDefault="00AC0669">
      <w:pPr>
        <w:pStyle w:val="TM1"/>
        <w:tabs>
          <w:tab w:val="right" w:leader="dot" w:pos="8495"/>
        </w:tabs>
        <w:rPr>
          <w:rFonts w:asciiTheme="minorHAnsi" w:eastAsiaTheme="minorEastAsia" w:hAnsiTheme="minorHAnsi" w:cstheme="minorBidi"/>
          <w:b w:val="0"/>
          <w:bCs w:val="0"/>
          <w:caps w:val="0"/>
          <w:noProof/>
          <w:sz w:val="22"/>
          <w:szCs w:val="22"/>
        </w:rPr>
      </w:pPr>
      <w:r>
        <w:fldChar w:fldCharType="begin"/>
      </w:r>
      <w:r>
        <w:instrText xml:space="preserve"> TOC \o "1-3" \h \z \u </w:instrText>
      </w:r>
      <w:r>
        <w:fldChar w:fldCharType="separate"/>
      </w:r>
      <w:hyperlink w:anchor="_Toc216276903" w:history="1">
        <w:r w:rsidR="00B76383" w:rsidRPr="00DD6F43">
          <w:rPr>
            <w:rStyle w:val="Lienhypertexte"/>
            <w:rFonts w:ascii="Arial Gras" w:hAnsi="Arial Gras"/>
            <w:noProof/>
          </w:rPr>
          <w:t>ARTICLE  1  -</w:t>
        </w:r>
        <w:r w:rsidR="00B76383" w:rsidRPr="00DD6F43">
          <w:rPr>
            <w:rStyle w:val="Lienhypertexte"/>
            <w:noProof/>
          </w:rPr>
          <w:t xml:space="preserve"> OBJET</w:t>
        </w:r>
        <w:r w:rsidR="00B76383">
          <w:rPr>
            <w:noProof/>
            <w:webHidden/>
          </w:rPr>
          <w:tab/>
        </w:r>
        <w:r w:rsidR="00B76383">
          <w:rPr>
            <w:noProof/>
            <w:webHidden/>
          </w:rPr>
          <w:fldChar w:fldCharType="begin"/>
        </w:r>
        <w:r w:rsidR="00B76383">
          <w:rPr>
            <w:noProof/>
            <w:webHidden/>
          </w:rPr>
          <w:instrText xml:space="preserve"> PAGEREF _Toc216276903 \h </w:instrText>
        </w:r>
        <w:r w:rsidR="00B76383">
          <w:rPr>
            <w:noProof/>
            <w:webHidden/>
          </w:rPr>
        </w:r>
        <w:r w:rsidR="00B76383">
          <w:rPr>
            <w:noProof/>
            <w:webHidden/>
          </w:rPr>
          <w:fldChar w:fldCharType="separate"/>
        </w:r>
        <w:r w:rsidR="00B76383">
          <w:rPr>
            <w:noProof/>
            <w:webHidden/>
          </w:rPr>
          <w:t>3</w:t>
        </w:r>
        <w:r w:rsidR="00B76383">
          <w:rPr>
            <w:noProof/>
            <w:webHidden/>
          </w:rPr>
          <w:fldChar w:fldCharType="end"/>
        </w:r>
      </w:hyperlink>
    </w:p>
    <w:p w14:paraId="1E21CBA8" w14:textId="7A751156" w:rsidR="00B76383" w:rsidRDefault="00697065">
      <w:pPr>
        <w:pStyle w:val="TM2"/>
        <w:tabs>
          <w:tab w:val="right" w:leader="dot" w:pos="8495"/>
        </w:tabs>
        <w:rPr>
          <w:rFonts w:asciiTheme="minorHAnsi" w:eastAsiaTheme="minorEastAsia" w:hAnsiTheme="minorHAnsi" w:cstheme="minorBidi"/>
          <w:smallCaps w:val="0"/>
          <w:noProof/>
          <w:sz w:val="22"/>
          <w:szCs w:val="22"/>
        </w:rPr>
      </w:pPr>
      <w:hyperlink w:anchor="_Toc216276904" w:history="1">
        <w:r w:rsidR="00B76383" w:rsidRPr="00DD6F43">
          <w:rPr>
            <w:rStyle w:val="Lienhypertexte"/>
            <w:rFonts w:ascii="Arial Gras" w:hAnsi="Arial Gras" w:cs="Arial"/>
            <w:b/>
            <w:noProof/>
          </w:rPr>
          <w:t>1.3 -</w:t>
        </w:r>
        <w:r w:rsidR="00B76383" w:rsidRPr="00DD6F43">
          <w:rPr>
            <w:rStyle w:val="Lienhypertexte"/>
            <w:rFonts w:cs="Arial"/>
            <w:b/>
            <w:noProof/>
          </w:rPr>
          <w:t xml:space="preserve"> Allotissement</w:t>
        </w:r>
        <w:r w:rsidR="00B76383">
          <w:rPr>
            <w:noProof/>
            <w:webHidden/>
          </w:rPr>
          <w:tab/>
        </w:r>
        <w:r w:rsidR="00B76383">
          <w:rPr>
            <w:noProof/>
            <w:webHidden/>
          </w:rPr>
          <w:fldChar w:fldCharType="begin"/>
        </w:r>
        <w:r w:rsidR="00B76383">
          <w:rPr>
            <w:noProof/>
            <w:webHidden/>
          </w:rPr>
          <w:instrText xml:space="preserve"> PAGEREF _Toc216276904 \h </w:instrText>
        </w:r>
        <w:r w:rsidR="00B76383">
          <w:rPr>
            <w:noProof/>
            <w:webHidden/>
          </w:rPr>
        </w:r>
        <w:r w:rsidR="00B76383">
          <w:rPr>
            <w:noProof/>
            <w:webHidden/>
          </w:rPr>
          <w:fldChar w:fldCharType="separate"/>
        </w:r>
        <w:r w:rsidR="00B76383">
          <w:rPr>
            <w:noProof/>
            <w:webHidden/>
          </w:rPr>
          <w:t>3</w:t>
        </w:r>
        <w:r w:rsidR="00B76383">
          <w:rPr>
            <w:noProof/>
            <w:webHidden/>
          </w:rPr>
          <w:fldChar w:fldCharType="end"/>
        </w:r>
      </w:hyperlink>
    </w:p>
    <w:p w14:paraId="118EB4B7" w14:textId="7AE5DFE6" w:rsidR="00B76383" w:rsidRDefault="00697065">
      <w:pPr>
        <w:pStyle w:val="TM2"/>
        <w:tabs>
          <w:tab w:val="right" w:leader="dot" w:pos="8495"/>
        </w:tabs>
        <w:rPr>
          <w:rFonts w:asciiTheme="minorHAnsi" w:eastAsiaTheme="minorEastAsia" w:hAnsiTheme="minorHAnsi" w:cstheme="minorBidi"/>
          <w:smallCaps w:val="0"/>
          <w:noProof/>
          <w:sz w:val="22"/>
          <w:szCs w:val="22"/>
        </w:rPr>
      </w:pPr>
      <w:hyperlink w:anchor="_Toc216276905" w:history="1">
        <w:r w:rsidR="00B76383" w:rsidRPr="00DD6F43">
          <w:rPr>
            <w:rStyle w:val="Lienhypertexte"/>
            <w:rFonts w:ascii="Arial Gras" w:hAnsi="Arial Gras"/>
            <w:noProof/>
          </w:rPr>
          <w:t>1.4 -</w:t>
        </w:r>
        <w:r w:rsidR="00B76383" w:rsidRPr="00DD6F43">
          <w:rPr>
            <w:rStyle w:val="Lienhypertexte"/>
            <w:noProof/>
          </w:rPr>
          <w:t xml:space="preserve"> Accord-cadre à tranches</w:t>
        </w:r>
        <w:r w:rsidR="00B76383">
          <w:rPr>
            <w:noProof/>
            <w:webHidden/>
          </w:rPr>
          <w:tab/>
        </w:r>
        <w:r w:rsidR="00B76383">
          <w:rPr>
            <w:noProof/>
            <w:webHidden/>
          </w:rPr>
          <w:fldChar w:fldCharType="begin"/>
        </w:r>
        <w:r w:rsidR="00B76383">
          <w:rPr>
            <w:noProof/>
            <w:webHidden/>
          </w:rPr>
          <w:instrText xml:space="preserve"> PAGEREF _Toc216276905 \h </w:instrText>
        </w:r>
        <w:r w:rsidR="00B76383">
          <w:rPr>
            <w:noProof/>
            <w:webHidden/>
          </w:rPr>
        </w:r>
        <w:r w:rsidR="00B76383">
          <w:rPr>
            <w:noProof/>
            <w:webHidden/>
          </w:rPr>
          <w:fldChar w:fldCharType="separate"/>
        </w:r>
        <w:r w:rsidR="00B76383">
          <w:rPr>
            <w:noProof/>
            <w:webHidden/>
          </w:rPr>
          <w:t>3</w:t>
        </w:r>
        <w:r w:rsidR="00B76383">
          <w:rPr>
            <w:noProof/>
            <w:webHidden/>
          </w:rPr>
          <w:fldChar w:fldCharType="end"/>
        </w:r>
      </w:hyperlink>
    </w:p>
    <w:p w14:paraId="2AB78B4D" w14:textId="0771E172" w:rsidR="00B76383" w:rsidRDefault="00697065">
      <w:pPr>
        <w:pStyle w:val="TM1"/>
        <w:tabs>
          <w:tab w:val="right" w:leader="dot" w:pos="8495"/>
        </w:tabs>
        <w:rPr>
          <w:rFonts w:asciiTheme="minorHAnsi" w:eastAsiaTheme="minorEastAsia" w:hAnsiTheme="minorHAnsi" w:cstheme="minorBidi"/>
          <w:b w:val="0"/>
          <w:bCs w:val="0"/>
          <w:caps w:val="0"/>
          <w:noProof/>
          <w:sz w:val="22"/>
          <w:szCs w:val="22"/>
        </w:rPr>
      </w:pPr>
      <w:hyperlink w:anchor="_Toc216276906" w:history="1">
        <w:r w:rsidR="00B76383" w:rsidRPr="00DD6F43">
          <w:rPr>
            <w:rStyle w:val="Lienhypertexte"/>
            <w:rFonts w:ascii="Arial Gras" w:hAnsi="Arial Gras"/>
            <w:noProof/>
          </w:rPr>
          <w:t>ARTICLE  2  -</w:t>
        </w:r>
        <w:r w:rsidR="00B76383" w:rsidRPr="00DD6F43">
          <w:rPr>
            <w:rStyle w:val="Lienhypertexte"/>
            <w:noProof/>
          </w:rPr>
          <w:t xml:space="preserve"> DOCUMENTS APPLICABLES A LA CONSULTATION</w:t>
        </w:r>
        <w:r w:rsidR="00B76383">
          <w:rPr>
            <w:noProof/>
            <w:webHidden/>
          </w:rPr>
          <w:tab/>
        </w:r>
        <w:r w:rsidR="00B76383">
          <w:rPr>
            <w:noProof/>
            <w:webHidden/>
          </w:rPr>
          <w:fldChar w:fldCharType="begin"/>
        </w:r>
        <w:r w:rsidR="00B76383">
          <w:rPr>
            <w:noProof/>
            <w:webHidden/>
          </w:rPr>
          <w:instrText xml:space="preserve"> PAGEREF _Toc216276906 \h </w:instrText>
        </w:r>
        <w:r w:rsidR="00B76383">
          <w:rPr>
            <w:noProof/>
            <w:webHidden/>
          </w:rPr>
        </w:r>
        <w:r w:rsidR="00B76383">
          <w:rPr>
            <w:noProof/>
            <w:webHidden/>
          </w:rPr>
          <w:fldChar w:fldCharType="separate"/>
        </w:r>
        <w:r w:rsidR="00B76383">
          <w:rPr>
            <w:noProof/>
            <w:webHidden/>
          </w:rPr>
          <w:t>3</w:t>
        </w:r>
        <w:r w:rsidR="00B76383">
          <w:rPr>
            <w:noProof/>
            <w:webHidden/>
          </w:rPr>
          <w:fldChar w:fldCharType="end"/>
        </w:r>
      </w:hyperlink>
    </w:p>
    <w:p w14:paraId="5E67D300" w14:textId="3374DC1B" w:rsidR="00B76383" w:rsidRDefault="00697065">
      <w:pPr>
        <w:pStyle w:val="TM2"/>
        <w:tabs>
          <w:tab w:val="right" w:leader="dot" w:pos="8495"/>
        </w:tabs>
        <w:rPr>
          <w:rFonts w:asciiTheme="minorHAnsi" w:eastAsiaTheme="minorEastAsia" w:hAnsiTheme="minorHAnsi" w:cstheme="minorBidi"/>
          <w:smallCaps w:val="0"/>
          <w:noProof/>
          <w:sz w:val="22"/>
          <w:szCs w:val="22"/>
        </w:rPr>
      </w:pPr>
      <w:hyperlink w:anchor="_Toc216276907" w:history="1">
        <w:r w:rsidR="00B76383" w:rsidRPr="00DD6F43">
          <w:rPr>
            <w:rStyle w:val="Lienhypertexte"/>
            <w:rFonts w:ascii="Arial Gras" w:hAnsi="Arial Gras"/>
            <w:noProof/>
          </w:rPr>
          <w:t>2.1 -</w:t>
        </w:r>
        <w:r w:rsidR="00B76383" w:rsidRPr="00DD6F43">
          <w:rPr>
            <w:rStyle w:val="Lienhypertexte"/>
            <w:noProof/>
          </w:rPr>
          <w:t xml:space="preserve"> Dispositions générales</w:t>
        </w:r>
        <w:r w:rsidR="00B76383">
          <w:rPr>
            <w:noProof/>
            <w:webHidden/>
          </w:rPr>
          <w:tab/>
        </w:r>
        <w:r w:rsidR="00B76383">
          <w:rPr>
            <w:noProof/>
            <w:webHidden/>
          </w:rPr>
          <w:fldChar w:fldCharType="begin"/>
        </w:r>
        <w:r w:rsidR="00B76383">
          <w:rPr>
            <w:noProof/>
            <w:webHidden/>
          </w:rPr>
          <w:instrText xml:space="preserve"> PAGEREF _Toc216276907 \h </w:instrText>
        </w:r>
        <w:r w:rsidR="00B76383">
          <w:rPr>
            <w:noProof/>
            <w:webHidden/>
          </w:rPr>
        </w:r>
        <w:r w:rsidR="00B76383">
          <w:rPr>
            <w:noProof/>
            <w:webHidden/>
          </w:rPr>
          <w:fldChar w:fldCharType="separate"/>
        </w:r>
        <w:r w:rsidR="00B76383">
          <w:rPr>
            <w:noProof/>
            <w:webHidden/>
          </w:rPr>
          <w:t>3</w:t>
        </w:r>
        <w:r w:rsidR="00B76383">
          <w:rPr>
            <w:noProof/>
            <w:webHidden/>
          </w:rPr>
          <w:fldChar w:fldCharType="end"/>
        </w:r>
      </w:hyperlink>
    </w:p>
    <w:p w14:paraId="50169285" w14:textId="0FB52D47" w:rsidR="00B76383" w:rsidRDefault="00697065">
      <w:pPr>
        <w:pStyle w:val="TM1"/>
        <w:tabs>
          <w:tab w:val="right" w:leader="dot" w:pos="8495"/>
        </w:tabs>
        <w:rPr>
          <w:rFonts w:asciiTheme="minorHAnsi" w:eastAsiaTheme="minorEastAsia" w:hAnsiTheme="minorHAnsi" w:cstheme="minorBidi"/>
          <w:b w:val="0"/>
          <w:bCs w:val="0"/>
          <w:caps w:val="0"/>
          <w:noProof/>
          <w:sz w:val="22"/>
          <w:szCs w:val="22"/>
        </w:rPr>
      </w:pPr>
      <w:hyperlink w:anchor="_Toc216276908" w:history="1">
        <w:r w:rsidR="00B76383" w:rsidRPr="00DD6F43">
          <w:rPr>
            <w:rStyle w:val="Lienhypertexte"/>
            <w:rFonts w:ascii="Arial Gras" w:hAnsi="Arial Gras"/>
            <w:noProof/>
          </w:rPr>
          <w:t>ARTICLE  3  -</w:t>
        </w:r>
        <w:r w:rsidR="00B76383" w:rsidRPr="00DD6F43">
          <w:rPr>
            <w:rStyle w:val="Lienhypertexte"/>
            <w:noProof/>
          </w:rPr>
          <w:t xml:space="preserve"> CONDITIONS DE LA CONSULTATION</w:t>
        </w:r>
        <w:r w:rsidR="00B76383">
          <w:rPr>
            <w:noProof/>
            <w:webHidden/>
          </w:rPr>
          <w:tab/>
        </w:r>
        <w:r w:rsidR="00B76383">
          <w:rPr>
            <w:noProof/>
            <w:webHidden/>
          </w:rPr>
          <w:fldChar w:fldCharType="begin"/>
        </w:r>
        <w:r w:rsidR="00B76383">
          <w:rPr>
            <w:noProof/>
            <w:webHidden/>
          </w:rPr>
          <w:instrText xml:space="preserve"> PAGEREF _Toc216276908 \h </w:instrText>
        </w:r>
        <w:r w:rsidR="00B76383">
          <w:rPr>
            <w:noProof/>
            <w:webHidden/>
          </w:rPr>
        </w:r>
        <w:r w:rsidR="00B76383">
          <w:rPr>
            <w:noProof/>
            <w:webHidden/>
          </w:rPr>
          <w:fldChar w:fldCharType="separate"/>
        </w:r>
        <w:r w:rsidR="00B76383">
          <w:rPr>
            <w:noProof/>
            <w:webHidden/>
          </w:rPr>
          <w:t>4</w:t>
        </w:r>
        <w:r w:rsidR="00B76383">
          <w:rPr>
            <w:noProof/>
            <w:webHidden/>
          </w:rPr>
          <w:fldChar w:fldCharType="end"/>
        </w:r>
      </w:hyperlink>
    </w:p>
    <w:p w14:paraId="0CFFEB43" w14:textId="74AE240B" w:rsidR="00B76383" w:rsidRDefault="00697065">
      <w:pPr>
        <w:pStyle w:val="TM2"/>
        <w:tabs>
          <w:tab w:val="right" w:leader="dot" w:pos="8495"/>
        </w:tabs>
        <w:rPr>
          <w:rFonts w:asciiTheme="minorHAnsi" w:eastAsiaTheme="minorEastAsia" w:hAnsiTheme="minorHAnsi" w:cstheme="minorBidi"/>
          <w:smallCaps w:val="0"/>
          <w:noProof/>
          <w:sz w:val="22"/>
          <w:szCs w:val="22"/>
        </w:rPr>
      </w:pPr>
      <w:hyperlink w:anchor="_Toc216276909" w:history="1">
        <w:r w:rsidR="00B76383" w:rsidRPr="00DD6F43">
          <w:rPr>
            <w:rStyle w:val="Lienhypertexte"/>
            <w:rFonts w:ascii="Arial Gras" w:hAnsi="Arial Gras"/>
            <w:noProof/>
          </w:rPr>
          <w:t>3.1 -</w:t>
        </w:r>
        <w:r w:rsidR="00B76383" w:rsidRPr="00DD6F43">
          <w:rPr>
            <w:rStyle w:val="Lienhypertexte"/>
            <w:noProof/>
          </w:rPr>
          <w:t xml:space="preserve"> Procédure</w:t>
        </w:r>
        <w:r w:rsidR="00B76383">
          <w:rPr>
            <w:noProof/>
            <w:webHidden/>
          </w:rPr>
          <w:tab/>
        </w:r>
        <w:r w:rsidR="00B76383">
          <w:rPr>
            <w:noProof/>
            <w:webHidden/>
          </w:rPr>
          <w:fldChar w:fldCharType="begin"/>
        </w:r>
        <w:r w:rsidR="00B76383">
          <w:rPr>
            <w:noProof/>
            <w:webHidden/>
          </w:rPr>
          <w:instrText xml:space="preserve"> PAGEREF _Toc216276909 \h </w:instrText>
        </w:r>
        <w:r w:rsidR="00B76383">
          <w:rPr>
            <w:noProof/>
            <w:webHidden/>
          </w:rPr>
        </w:r>
        <w:r w:rsidR="00B76383">
          <w:rPr>
            <w:noProof/>
            <w:webHidden/>
          </w:rPr>
          <w:fldChar w:fldCharType="separate"/>
        </w:r>
        <w:r w:rsidR="00B76383">
          <w:rPr>
            <w:noProof/>
            <w:webHidden/>
          </w:rPr>
          <w:t>4</w:t>
        </w:r>
        <w:r w:rsidR="00B76383">
          <w:rPr>
            <w:noProof/>
            <w:webHidden/>
          </w:rPr>
          <w:fldChar w:fldCharType="end"/>
        </w:r>
      </w:hyperlink>
    </w:p>
    <w:p w14:paraId="50F10EE1" w14:textId="0B1051F1" w:rsidR="00B76383" w:rsidRDefault="00697065">
      <w:pPr>
        <w:pStyle w:val="TM3"/>
        <w:tabs>
          <w:tab w:val="right" w:leader="dot" w:pos="8495"/>
        </w:tabs>
        <w:rPr>
          <w:rFonts w:asciiTheme="minorHAnsi" w:eastAsiaTheme="minorEastAsia" w:hAnsiTheme="minorHAnsi" w:cstheme="minorBidi"/>
          <w:i w:val="0"/>
          <w:iCs w:val="0"/>
          <w:noProof/>
          <w:sz w:val="22"/>
          <w:szCs w:val="22"/>
        </w:rPr>
      </w:pPr>
      <w:hyperlink w:anchor="_Toc216276910" w:history="1">
        <w:r w:rsidR="00B76383" w:rsidRPr="00DD6F43">
          <w:rPr>
            <w:rStyle w:val="Lienhypertexte"/>
            <w:noProof/>
          </w:rPr>
          <w:t>3.1.1 - Généralités</w:t>
        </w:r>
        <w:r w:rsidR="00B76383">
          <w:rPr>
            <w:noProof/>
            <w:webHidden/>
          </w:rPr>
          <w:tab/>
        </w:r>
        <w:r w:rsidR="00B76383">
          <w:rPr>
            <w:noProof/>
            <w:webHidden/>
          </w:rPr>
          <w:fldChar w:fldCharType="begin"/>
        </w:r>
        <w:r w:rsidR="00B76383">
          <w:rPr>
            <w:noProof/>
            <w:webHidden/>
          </w:rPr>
          <w:instrText xml:space="preserve"> PAGEREF _Toc216276910 \h </w:instrText>
        </w:r>
        <w:r w:rsidR="00B76383">
          <w:rPr>
            <w:noProof/>
            <w:webHidden/>
          </w:rPr>
        </w:r>
        <w:r w:rsidR="00B76383">
          <w:rPr>
            <w:noProof/>
            <w:webHidden/>
          </w:rPr>
          <w:fldChar w:fldCharType="separate"/>
        </w:r>
        <w:r w:rsidR="00B76383">
          <w:rPr>
            <w:noProof/>
            <w:webHidden/>
          </w:rPr>
          <w:t>4</w:t>
        </w:r>
        <w:r w:rsidR="00B76383">
          <w:rPr>
            <w:noProof/>
            <w:webHidden/>
          </w:rPr>
          <w:fldChar w:fldCharType="end"/>
        </w:r>
      </w:hyperlink>
    </w:p>
    <w:p w14:paraId="4AD4A7A7" w14:textId="18349BC5" w:rsidR="00B76383" w:rsidRDefault="00697065">
      <w:pPr>
        <w:pStyle w:val="TM3"/>
        <w:tabs>
          <w:tab w:val="right" w:leader="dot" w:pos="8495"/>
        </w:tabs>
        <w:rPr>
          <w:rFonts w:asciiTheme="minorHAnsi" w:eastAsiaTheme="minorEastAsia" w:hAnsiTheme="minorHAnsi" w:cstheme="minorBidi"/>
          <w:i w:val="0"/>
          <w:iCs w:val="0"/>
          <w:noProof/>
          <w:sz w:val="22"/>
          <w:szCs w:val="22"/>
        </w:rPr>
      </w:pPr>
      <w:hyperlink w:anchor="_Toc216276911" w:history="1">
        <w:r w:rsidR="00B76383" w:rsidRPr="00DD6F43">
          <w:rPr>
            <w:rStyle w:val="Lienhypertexte"/>
            <w:noProof/>
          </w:rPr>
          <w:t>3.1.2 - Groupement momentané d’entreprises</w:t>
        </w:r>
        <w:r w:rsidR="00B76383">
          <w:rPr>
            <w:noProof/>
            <w:webHidden/>
          </w:rPr>
          <w:tab/>
        </w:r>
        <w:r w:rsidR="00B76383">
          <w:rPr>
            <w:noProof/>
            <w:webHidden/>
          </w:rPr>
          <w:fldChar w:fldCharType="begin"/>
        </w:r>
        <w:r w:rsidR="00B76383">
          <w:rPr>
            <w:noProof/>
            <w:webHidden/>
          </w:rPr>
          <w:instrText xml:space="preserve"> PAGEREF _Toc216276911 \h </w:instrText>
        </w:r>
        <w:r w:rsidR="00B76383">
          <w:rPr>
            <w:noProof/>
            <w:webHidden/>
          </w:rPr>
        </w:r>
        <w:r w:rsidR="00B76383">
          <w:rPr>
            <w:noProof/>
            <w:webHidden/>
          </w:rPr>
          <w:fldChar w:fldCharType="separate"/>
        </w:r>
        <w:r w:rsidR="00B76383">
          <w:rPr>
            <w:noProof/>
            <w:webHidden/>
          </w:rPr>
          <w:t>5</w:t>
        </w:r>
        <w:r w:rsidR="00B76383">
          <w:rPr>
            <w:noProof/>
            <w:webHidden/>
          </w:rPr>
          <w:fldChar w:fldCharType="end"/>
        </w:r>
      </w:hyperlink>
    </w:p>
    <w:p w14:paraId="5B308A4F" w14:textId="4F6ADA5F" w:rsidR="00B76383" w:rsidRDefault="00697065">
      <w:pPr>
        <w:pStyle w:val="TM3"/>
        <w:tabs>
          <w:tab w:val="right" w:leader="dot" w:pos="8495"/>
        </w:tabs>
        <w:rPr>
          <w:rFonts w:asciiTheme="minorHAnsi" w:eastAsiaTheme="minorEastAsia" w:hAnsiTheme="minorHAnsi" w:cstheme="minorBidi"/>
          <w:i w:val="0"/>
          <w:iCs w:val="0"/>
          <w:noProof/>
          <w:sz w:val="22"/>
          <w:szCs w:val="22"/>
        </w:rPr>
      </w:pPr>
      <w:hyperlink w:anchor="_Toc216276912" w:history="1">
        <w:r w:rsidR="00B76383" w:rsidRPr="00DD6F43">
          <w:rPr>
            <w:rStyle w:val="Lienhypertexte"/>
            <w:noProof/>
          </w:rPr>
          <w:t>3.1.3 - Variantes</w:t>
        </w:r>
        <w:r w:rsidR="00B76383">
          <w:rPr>
            <w:noProof/>
            <w:webHidden/>
          </w:rPr>
          <w:tab/>
        </w:r>
        <w:r w:rsidR="00B76383">
          <w:rPr>
            <w:noProof/>
            <w:webHidden/>
          </w:rPr>
          <w:fldChar w:fldCharType="begin"/>
        </w:r>
        <w:r w:rsidR="00B76383">
          <w:rPr>
            <w:noProof/>
            <w:webHidden/>
          </w:rPr>
          <w:instrText xml:space="preserve"> PAGEREF _Toc216276912 \h </w:instrText>
        </w:r>
        <w:r w:rsidR="00B76383">
          <w:rPr>
            <w:noProof/>
            <w:webHidden/>
          </w:rPr>
        </w:r>
        <w:r w:rsidR="00B76383">
          <w:rPr>
            <w:noProof/>
            <w:webHidden/>
          </w:rPr>
          <w:fldChar w:fldCharType="separate"/>
        </w:r>
        <w:r w:rsidR="00B76383">
          <w:rPr>
            <w:noProof/>
            <w:webHidden/>
          </w:rPr>
          <w:t>5</w:t>
        </w:r>
        <w:r w:rsidR="00B76383">
          <w:rPr>
            <w:noProof/>
            <w:webHidden/>
          </w:rPr>
          <w:fldChar w:fldCharType="end"/>
        </w:r>
      </w:hyperlink>
    </w:p>
    <w:p w14:paraId="7036CDF7" w14:textId="60BB00AE" w:rsidR="00B76383" w:rsidRDefault="00697065">
      <w:pPr>
        <w:pStyle w:val="TM2"/>
        <w:tabs>
          <w:tab w:val="right" w:leader="dot" w:pos="8495"/>
        </w:tabs>
        <w:rPr>
          <w:rFonts w:asciiTheme="minorHAnsi" w:eastAsiaTheme="minorEastAsia" w:hAnsiTheme="minorHAnsi" w:cstheme="minorBidi"/>
          <w:smallCaps w:val="0"/>
          <w:noProof/>
          <w:sz w:val="22"/>
          <w:szCs w:val="22"/>
        </w:rPr>
      </w:pPr>
      <w:hyperlink w:anchor="_Toc216276913" w:history="1">
        <w:r w:rsidR="00B76383" w:rsidRPr="00DD6F43">
          <w:rPr>
            <w:rStyle w:val="Lienhypertexte"/>
            <w:rFonts w:ascii="Arial Gras" w:hAnsi="Arial Gras"/>
            <w:noProof/>
          </w:rPr>
          <w:t>3.2 -</w:t>
        </w:r>
        <w:r w:rsidR="00B76383" w:rsidRPr="00DD6F43">
          <w:rPr>
            <w:rStyle w:val="Lienhypertexte"/>
            <w:noProof/>
          </w:rPr>
          <w:t xml:space="preserve"> Visite préalable du site obligatoire</w:t>
        </w:r>
        <w:r w:rsidR="00B76383">
          <w:rPr>
            <w:noProof/>
            <w:webHidden/>
          </w:rPr>
          <w:tab/>
        </w:r>
        <w:r w:rsidR="00B76383">
          <w:rPr>
            <w:noProof/>
            <w:webHidden/>
          </w:rPr>
          <w:fldChar w:fldCharType="begin"/>
        </w:r>
        <w:r w:rsidR="00B76383">
          <w:rPr>
            <w:noProof/>
            <w:webHidden/>
          </w:rPr>
          <w:instrText xml:space="preserve"> PAGEREF _Toc216276913 \h </w:instrText>
        </w:r>
        <w:r w:rsidR="00B76383">
          <w:rPr>
            <w:noProof/>
            <w:webHidden/>
          </w:rPr>
        </w:r>
        <w:r w:rsidR="00B76383">
          <w:rPr>
            <w:noProof/>
            <w:webHidden/>
          </w:rPr>
          <w:fldChar w:fldCharType="separate"/>
        </w:r>
        <w:r w:rsidR="00B76383">
          <w:rPr>
            <w:noProof/>
            <w:webHidden/>
          </w:rPr>
          <w:t>5</w:t>
        </w:r>
        <w:r w:rsidR="00B76383">
          <w:rPr>
            <w:noProof/>
            <w:webHidden/>
          </w:rPr>
          <w:fldChar w:fldCharType="end"/>
        </w:r>
      </w:hyperlink>
    </w:p>
    <w:p w14:paraId="018871B3" w14:textId="5CB71A59" w:rsidR="00B76383" w:rsidRDefault="00697065">
      <w:pPr>
        <w:pStyle w:val="TM2"/>
        <w:tabs>
          <w:tab w:val="right" w:leader="dot" w:pos="8495"/>
        </w:tabs>
        <w:rPr>
          <w:rFonts w:asciiTheme="minorHAnsi" w:eastAsiaTheme="minorEastAsia" w:hAnsiTheme="minorHAnsi" w:cstheme="minorBidi"/>
          <w:smallCaps w:val="0"/>
          <w:noProof/>
          <w:sz w:val="22"/>
          <w:szCs w:val="22"/>
        </w:rPr>
      </w:pPr>
      <w:hyperlink w:anchor="_Toc216276914" w:history="1">
        <w:r w:rsidR="00B76383" w:rsidRPr="00DD6F43">
          <w:rPr>
            <w:rStyle w:val="Lienhypertexte"/>
            <w:rFonts w:ascii="Arial Gras" w:hAnsi="Arial Gras"/>
            <w:noProof/>
          </w:rPr>
          <w:t>3.3 -</w:t>
        </w:r>
        <w:r w:rsidR="00B76383" w:rsidRPr="00DD6F43">
          <w:rPr>
            <w:rStyle w:val="Lienhypertexte"/>
            <w:noProof/>
          </w:rPr>
          <w:t xml:space="preserve"> Questions des soumissionnaires</w:t>
        </w:r>
        <w:r w:rsidR="00B76383">
          <w:rPr>
            <w:noProof/>
            <w:webHidden/>
          </w:rPr>
          <w:tab/>
        </w:r>
        <w:r w:rsidR="00B76383">
          <w:rPr>
            <w:noProof/>
            <w:webHidden/>
          </w:rPr>
          <w:fldChar w:fldCharType="begin"/>
        </w:r>
        <w:r w:rsidR="00B76383">
          <w:rPr>
            <w:noProof/>
            <w:webHidden/>
          </w:rPr>
          <w:instrText xml:space="preserve"> PAGEREF _Toc216276914 \h </w:instrText>
        </w:r>
        <w:r w:rsidR="00B76383">
          <w:rPr>
            <w:noProof/>
            <w:webHidden/>
          </w:rPr>
        </w:r>
        <w:r w:rsidR="00B76383">
          <w:rPr>
            <w:noProof/>
            <w:webHidden/>
          </w:rPr>
          <w:fldChar w:fldCharType="separate"/>
        </w:r>
        <w:r w:rsidR="00B76383">
          <w:rPr>
            <w:noProof/>
            <w:webHidden/>
          </w:rPr>
          <w:t>6</w:t>
        </w:r>
        <w:r w:rsidR="00B76383">
          <w:rPr>
            <w:noProof/>
            <w:webHidden/>
          </w:rPr>
          <w:fldChar w:fldCharType="end"/>
        </w:r>
      </w:hyperlink>
    </w:p>
    <w:p w14:paraId="6A7E81F8" w14:textId="7739B1DB" w:rsidR="00B76383" w:rsidRDefault="00697065">
      <w:pPr>
        <w:pStyle w:val="TM2"/>
        <w:tabs>
          <w:tab w:val="right" w:leader="dot" w:pos="8495"/>
        </w:tabs>
        <w:rPr>
          <w:rFonts w:asciiTheme="minorHAnsi" w:eastAsiaTheme="minorEastAsia" w:hAnsiTheme="minorHAnsi" w:cstheme="minorBidi"/>
          <w:smallCaps w:val="0"/>
          <w:noProof/>
          <w:sz w:val="22"/>
          <w:szCs w:val="22"/>
        </w:rPr>
      </w:pPr>
      <w:hyperlink w:anchor="_Toc216276915" w:history="1">
        <w:r w:rsidR="00B76383" w:rsidRPr="00DD6F43">
          <w:rPr>
            <w:rStyle w:val="Lienhypertexte"/>
            <w:rFonts w:ascii="Arial Gras" w:hAnsi="Arial Gras"/>
            <w:noProof/>
          </w:rPr>
          <w:t>3.4 -</w:t>
        </w:r>
        <w:r w:rsidR="00B76383" w:rsidRPr="00DD6F43">
          <w:rPr>
            <w:rStyle w:val="Lienhypertexte"/>
            <w:noProof/>
          </w:rPr>
          <w:t xml:space="preserve"> Conditions de prix</w:t>
        </w:r>
        <w:r w:rsidR="00B76383">
          <w:rPr>
            <w:noProof/>
            <w:webHidden/>
          </w:rPr>
          <w:tab/>
        </w:r>
        <w:r w:rsidR="00B76383">
          <w:rPr>
            <w:noProof/>
            <w:webHidden/>
          </w:rPr>
          <w:fldChar w:fldCharType="begin"/>
        </w:r>
        <w:r w:rsidR="00B76383">
          <w:rPr>
            <w:noProof/>
            <w:webHidden/>
          </w:rPr>
          <w:instrText xml:space="preserve"> PAGEREF _Toc216276915 \h </w:instrText>
        </w:r>
        <w:r w:rsidR="00B76383">
          <w:rPr>
            <w:noProof/>
            <w:webHidden/>
          </w:rPr>
        </w:r>
        <w:r w:rsidR="00B76383">
          <w:rPr>
            <w:noProof/>
            <w:webHidden/>
          </w:rPr>
          <w:fldChar w:fldCharType="separate"/>
        </w:r>
        <w:r w:rsidR="00B76383">
          <w:rPr>
            <w:noProof/>
            <w:webHidden/>
          </w:rPr>
          <w:t>6</w:t>
        </w:r>
        <w:r w:rsidR="00B76383">
          <w:rPr>
            <w:noProof/>
            <w:webHidden/>
          </w:rPr>
          <w:fldChar w:fldCharType="end"/>
        </w:r>
      </w:hyperlink>
    </w:p>
    <w:p w14:paraId="124CEBCD" w14:textId="4B57CDCA" w:rsidR="00B76383" w:rsidRDefault="00697065">
      <w:pPr>
        <w:pStyle w:val="TM2"/>
        <w:tabs>
          <w:tab w:val="right" w:leader="dot" w:pos="8495"/>
        </w:tabs>
        <w:rPr>
          <w:rFonts w:asciiTheme="minorHAnsi" w:eastAsiaTheme="minorEastAsia" w:hAnsiTheme="minorHAnsi" w:cstheme="minorBidi"/>
          <w:smallCaps w:val="0"/>
          <w:noProof/>
          <w:sz w:val="22"/>
          <w:szCs w:val="22"/>
        </w:rPr>
      </w:pPr>
      <w:hyperlink w:anchor="_Toc216276916" w:history="1">
        <w:r w:rsidR="00B76383" w:rsidRPr="00DD6F43">
          <w:rPr>
            <w:rStyle w:val="Lienhypertexte"/>
            <w:rFonts w:ascii="Arial Gras" w:hAnsi="Arial Gras"/>
            <w:noProof/>
          </w:rPr>
          <w:t>3.5 -</w:t>
        </w:r>
        <w:r w:rsidR="00B76383" w:rsidRPr="00DD6F43">
          <w:rPr>
            <w:rStyle w:val="Lienhypertexte"/>
            <w:noProof/>
          </w:rPr>
          <w:t xml:space="preserve"> Sous-traitance</w:t>
        </w:r>
        <w:r w:rsidR="00B76383">
          <w:rPr>
            <w:noProof/>
            <w:webHidden/>
          </w:rPr>
          <w:tab/>
        </w:r>
        <w:r w:rsidR="00B76383">
          <w:rPr>
            <w:noProof/>
            <w:webHidden/>
          </w:rPr>
          <w:fldChar w:fldCharType="begin"/>
        </w:r>
        <w:r w:rsidR="00B76383">
          <w:rPr>
            <w:noProof/>
            <w:webHidden/>
          </w:rPr>
          <w:instrText xml:space="preserve"> PAGEREF _Toc216276916 \h </w:instrText>
        </w:r>
        <w:r w:rsidR="00B76383">
          <w:rPr>
            <w:noProof/>
            <w:webHidden/>
          </w:rPr>
        </w:r>
        <w:r w:rsidR="00B76383">
          <w:rPr>
            <w:noProof/>
            <w:webHidden/>
          </w:rPr>
          <w:fldChar w:fldCharType="separate"/>
        </w:r>
        <w:r w:rsidR="00B76383">
          <w:rPr>
            <w:noProof/>
            <w:webHidden/>
          </w:rPr>
          <w:t>6</w:t>
        </w:r>
        <w:r w:rsidR="00B76383">
          <w:rPr>
            <w:noProof/>
            <w:webHidden/>
          </w:rPr>
          <w:fldChar w:fldCharType="end"/>
        </w:r>
      </w:hyperlink>
    </w:p>
    <w:p w14:paraId="2BFEDB36" w14:textId="5838623B" w:rsidR="00B76383" w:rsidRDefault="00697065">
      <w:pPr>
        <w:pStyle w:val="TM2"/>
        <w:tabs>
          <w:tab w:val="right" w:leader="dot" w:pos="8495"/>
        </w:tabs>
        <w:rPr>
          <w:rFonts w:asciiTheme="minorHAnsi" w:eastAsiaTheme="minorEastAsia" w:hAnsiTheme="minorHAnsi" w:cstheme="minorBidi"/>
          <w:smallCaps w:val="0"/>
          <w:noProof/>
          <w:sz w:val="22"/>
          <w:szCs w:val="22"/>
        </w:rPr>
      </w:pPr>
      <w:hyperlink w:anchor="_Toc216276917" w:history="1">
        <w:r w:rsidR="00B76383" w:rsidRPr="00DD6F43">
          <w:rPr>
            <w:rStyle w:val="Lienhypertexte"/>
            <w:rFonts w:ascii="Arial Gras" w:hAnsi="Arial Gras"/>
            <w:noProof/>
          </w:rPr>
          <w:t>3.6 -</w:t>
        </w:r>
        <w:r w:rsidR="00B76383" w:rsidRPr="00DD6F43">
          <w:rPr>
            <w:rStyle w:val="Lienhypertexte"/>
            <w:noProof/>
          </w:rPr>
          <w:t xml:space="preserve"> Confidentialité</w:t>
        </w:r>
        <w:r w:rsidR="00B76383">
          <w:rPr>
            <w:noProof/>
            <w:webHidden/>
          </w:rPr>
          <w:tab/>
        </w:r>
        <w:r w:rsidR="00B76383">
          <w:rPr>
            <w:noProof/>
            <w:webHidden/>
          </w:rPr>
          <w:fldChar w:fldCharType="begin"/>
        </w:r>
        <w:r w:rsidR="00B76383">
          <w:rPr>
            <w:noProof/>
            <w:webHidden/>
          </w:rPr>
          <w:instrText xml:space="preserve"> PAGEREF _Toc216276917 \h </w:instrText>
        </w:r>
        <w:r w:rsidR="00B76383">
          <w:rPr>
            <w:noProof/>
            <w:webHidden/>
          </w:rPr>
        </w:r>
        <w:r w:rsidR="00B76383">
          <w:rPr>
            <w:noProof/>
            <w:webHidden/>
          </w:rPr>
          <w:fldChar w:fldCharType="separate"/>
        </w:r>
        <w:r w:rsidR="00B76383">
          <w:rPr>
            <w:noProof/>
            <w:webHidden/>
          </w:rPr>
          <w:t>6</w:t>
        </w:r>
        <w:r w:rsidR="00B76383">
          <w:rPr>
            <w:noProof/>
            <w:webHidden/>
          </w:rPr>
          <w:fldChar w:fldCharType="end"/>
        </w:r>
      </w:hyperlink>
    </w:p>
    <w:p w14:paraId="6B2C61E2" w14:textId="204C19B7" w:rsidR="00B76383" w:rsidRDefault="00697065">
      <w:pPr>
        <w:pStyle w:val="TM2"/>
        <w:tabs>
          <w:tab w:val="right" w:leader="dot" w:pos="8495"/>
        </w:tabs>
        <w:rPr>
          <w:rFonts w:asciiTheme="minorHAnsi" w:eastAsiaTheme="minorEastAsia" w:hAnsiTheme="minorHAnsi" w:cstheme="minorBidi"/>
          <w:smallCaps w:val="0"/>
          <w:noProof/>
          <w:sz w:val="22"/>
          <w:szCs w:val="22"/>
        </w:rPr>
      </w:pPr>
      <w:hyperlink w:anchor="_Toc216276918" w:history="1">
        <w:r w:rsidR="00B76383" w:rsidRPr="00DD6F43">
          <w:rPr>
            <w:rStyle w:val="Lienhypertexte"/>
            <w:rFonts w:ascii="Arial Gras" w:hAnsi="Arial Gras"/>
            <w:noProof/>
          </w:rPr>
          <w:t>3.7 -</w:t>
        </w:r>
        <w:r w:rsidR="00B76383" w:rsidRPr="00DD6F43">
          <w:rPr>
            <w:rStyle w:val="Lienhypertexte"/>
            <w:noProof/>
          </w:rPr>
          <w:t xml:space="preserve"> Validité des offres</w:t>
        </w:r>
        <w:r w:rsidR="00B76383">
          <w:rPr>
            <w:noProof/>
            <w:webHidden/>
          </w:rPr>
          <w:tab/>
        </w:r>
        <w:r w:rsidR="00B76383">
          <w:rPr>
            <w:noProof/>
            <w:webHidden/>
          </w:rPr>
          <w:fldChar w:fldCharType="begin"/>
        </w:r>
        <w:r w:rsidR="00B76383">
          <w:rPr>
            <w:noProof/>
            <w:webHidden/>
          </w:rPr>
          <w:instrText xml:space="preserve"> PAGEREF _Toc216276918 \h </w:instrText>
        </w:r>
        <w:r w:rsidR="00B76383">
          <w:rPr>
            <w:noProof/>
            <w:webHidden/>
          </w:rPr>
        </w:r>
        <w:r w:rsidR="00B76383">
          <w:rPr>
            <w:noProof/>
            <w:webHidden/>
          </w:rPr>
          <w:fldChar w:fldCharType="separate"/>
        </w:r>
        <w:r w:rsidR="00B76383">
          <w:rPr>
            <w:noProof/>
            <w:webHidden/>
          </w:rPr>
          <w:t>7</w:t>
        </w:r>
        <w:r w:rsidR="00B76383">
          <w:rPr>
            <w:noProof/>
            <w:webHidden/>
          </w:rPr>
          <w:fldChar w:fldCharType="end"/>
        </w:r>
      </w:hyperlink>
    </w:p>
    <w:p w14:paraId="20B40EF1" w14:textId="5B8AFE4C" w:rsidR="00B76383" w:rsidRDefault="00697065">
      <w:pPr>
        <w:pStyle w:val="TM2"/>
        <w:tabs>
          <w:tab w:val="right" w:leader="dot" w:pos="8495"/>
        </w:tabs>
        <w:rPr>
          <w:rFonts w:asciiTheme="minorHAnsi" w:eastAsiaTheme="minorEastAsia" w:hAnsiTheme="minorHAnsi" w:cstheme="minorBidi"/>
          <w:smallCaps w:val="0"/>
          <w:noProof/>
          <w:sz w:val="22"/>
          <w:szCs w:val="22"/>
        </w:rPr>
      </w:pPr>
      <w:hyperlink w:anchor="_Toc216276919" w:history="1">
        <w:r w:rsidR="00B76383" w:rsidRPr="00DD6F43">
          <w:rPr>
            <w:rStyle w:val="Lienhypertexte"/>
            <w:rFonts w:ascii="Arial Gras" w:hAnsi="Arial Gras"/>
            <w:noProof/>
          </w:rPr>
          <w:t>3.8 -</w:t>
        </w:r>
        <w:r w:rsidR="00B76383" w:rsidRPr="00DD6F43">
          <w:rPr>
            <w:rStyle w:val="Lienhypertexte"/>
            <w:noProof/>
          </w:rPr>
          <w:t xml:space="preserve"> Utilisation de la plateforme de dématérialisation du CEA (PLACE)</w:t>
        </w:r>
        <w:r w:rsidR="00B76383">
          <w:rPr>
            <w:noProof/>
            <w:webHidden/>
          </w:rPr>
          <w:tab/>
        </w:r>
        <w:r w:rsidR="00B76383">
          <w:rPr>
            <w:noProof/>
            <w:webHidden/>
          </w:rPr>
          <w:fldChar w:fldCharType="begin"/>
        </w:r>
        <w:r w:rsidR="00B76383">
          <w:rPr>
            <w:noProof/>
            <w:webHidden/>
          </w:rPr>
          <w:instrText xml:space="preserve"> PAGEREF _Toc216276919 \h </w:instrText>
        </w:r>
        <w:r w:rsidR="00B76383">
          <w:rPr>
            <w:noProof/>
            <w:webHidden/>
          </w:rPr>
        </w:r>
        <w:r w:rsidR="00B76383">
          <w:rPr>
            <w:noProof/>
            <w:webHidden/>
          </w:rPr>
          <w:fldChar w:fldCharType="separate"/>
        </w:r>
        <w:r w:rsidR="00B76383">
          <w:rPr>
            <w:noProof/>
            <w:webHidden/>
          </w:rPr>
          <w:t>7</w:t>
        </w:r>
        <w:r w:rsidR="00B76383">
          <w:rPr>
            <w:noProof/>
            <w:webHidden/>
          </w:rPr>
          <w:fldChar w:fldCharType="end"/>
        </w:r>
      </w:hyperlink>
    </w:p>
    <w:p w14:paraId="36AE067F" w14:textId="59DE1E5C" w:rsidR="00B76383" w:rsidRDefault="00697065">
      <w:pPr>
        <w:pStyle w:val="TM1"/>
        <w:tabs>
          <w:tab w:val="right" w:leader="dot" w:pos="8495"/>
        </w:tabs>
        <w:rPr>
          <w:rFonts w:asciiTheme="minorHAnsi" w:eastAsiaTheme="minorEastAsia" w:hAnsiTheme="minorHAnsi" w:cstheme="minorBidi"/>
          <w:b w:val="0"/>
          <w:bCs w:val="0"/>
          <w:caps w:val="0"/>
          <w:noProof/>
          <w:sz w:val="22"/>
          <w:szCs w:val="22"/>
        </w:rPr>
      </w:pPr>
      <w:hyperlink w:anchor="_Toc216276920" w:history="1">
        <w:r w:rsidR="00B76383" w:rsidRPr="00DD6F43">
          <w:rPr>
            <w:rStyle w:val="Lienhypertexte"/>
            <w:rFonts w:ascii="Arial Gras" w:hAnsi="Arial Gras"/>
            <w:noProof/>
          </w:rPr>
          <w:t>ARTICLE  4  -</w:t>
        </w:r>
        <w:r w:rsidR="00B76383" w:rsidRPr="00DD6F43">
          <w:rPr>
            <w:rStyle w:val="Lienhypertexte"/>
            <w:noProof/>
          </w:rPr>
          <w:t xml:space="preserve"> PRESENTATION DE LA CANDIDATURE ET DE L’OFFRE</w:t>
        </w:r>
        <w:r w:rsidR="00B76383">
          <w:rPr>
            <w:noProof/>
            <w:webHidden/>
          </w:rPr>
          <w:tab/>
        </w:r>
        <w:r w:rsidR="00B76383">
          <w:rPr>
            <w:noProof/>
            <w:webHidden/>
          </w:rPr>
          <w:fldChar w:fldCharType="begin"/>
        </w:r>
        <w:r w:rsidR="00B76383">
          <w:rPr>
            <w:noProof/>
            <w:webHidden/>
          </w:rPr>
          <w:instrText xml:space="preserve"> PAGEREF _Toc216276920 \h </w:instrText>
        </w:r>
        <w:r w:rsidR="00B76383">
          <w:rPr>
            <w:noProof/>
            <w:webHidden/>
          </w:rPr>
        </w:r>
        <w:r w:rsidR="00B76383">
          <w:rPr>
            <w:noProof/>
            <w:webHidden/>
          </w:rPr>
          <w:fldChar w:fldCharType="separate"/>
        </w:r>
        <w:r w:rsidR="00B76383">
          <w:rPr>
            <w:noProof/>
            <w:webHidden/>
          </w:rPr>
          <w:t>7</w:t>
        </w:r>
        <w:r w:rsidR="00B76383">
          <w:rPr>
            <w:noProof/>
            <w:webHidden/>
          </w:rPr>
          <w:fldChar w:fldCharType="end"/>
        </w:r>
      </w:hyperlink>
    </w:p>
    <w:p w14:paraId="4D3C12E6" w14:textId="55784332" w:rsidR="00B76383" w:rsidRDefault="00697065">
      <w:pPr>
        <w:pStyle w:val="TM2"/>
        <w:tabs>
          <w:tab w:val="right" w:leader="dot" w:pos="8495"/>
        </w:tabs>
        <w:rPr>
          <w:rFonts w:asciiTheme="minorHAnsi" w:eastAsiaTheme="minorEastAsia" w:hAnsiTheme="minorHAnsi" w:cstheme="minorBidi"/>
          <w:smallCaps w:val="0"/>
          <w:noProof/>
          <w:sz w:val="22"/>
          <w:szCs w:val="22"/>
        </w:rPr>
      </w:pPr>
      <w:hyperlink w:anchor="_Toc216276921" w:history="1">
        <w:r w:rsidR="00B76383" w:rsidRPr="00DD6F43">
          <w:rPr>
            <w:rStyle w:val="Lienhypertexte"/>
            <w:rFonts w:ascii="Arial Gras" w:hAnsi="Arial Gras"/>
            <w:noProof/>
          </w:rPr>
          <w:t>4.1 -</w:t>
        </w:r>
        <w:r w:rsidR="00B76383" w:rsidRPr="00DD6F43">
          <w:rPr>
            <w:rStyle w:val="Lienhypertexte"/>
            <w:noProof/>
          </w:rPr>
          <w:t xml:space="preserve"> Dossier « Candidature » :</w:t>
        </w:r>
        <w:r w:rsidR="00B76383">
          <w:rPr>
            <w:noProof/>
            <w:webHidden/>
          </w:rPr>
          <w:tab/>
        </w:r>
        <w:r w:rsidR="00B76383">
          <w:rPr>
            <w:noProof/>
            <w:webHidden/>
          </w:rPr>
          <w:fldChar w:fldCharType="begin"/>
        </w:r>
        <w:r w:rsidR="00B76383">
          <w:rPr>
            <w:noProof/>
            <w:webHidden/>
          </w:rPr>
          <w:instrText xml:space="preserve"> PAGEREF _Toc216276921 \h </w:instrText>
        </w:r>
        <w:r w:rsidR="00B76383">
          <w:rPr>
            <w:noProof/>
            <w:webHidden/>
          </w:rPr>
        </w:r>
        <w:r w:rsidR="00B76383">
          <w:rPr>
            <w:noProof/>
            <w:webHidden/>
          </w:rPr>
          <w:fldChar w:fldCharType="separate"/>
        </w:r>
        <w:r w:rsidR="00B76383">
          <w:rPr>
            <w:noProof/>
            <w:webHidden/>
          </w:rPr>
          <w:t>7</w:t>
        </w:r>
        <w:r w:rsidR="00B76383">
          <w:rPr>
            <w:noProof/>
            <w:webHidden/>
          </w:rPr>
          <w:fldChar w:fldCharType="end"/>
        </w:r>
      </w:hyperlink>
    </w:p>
    <w:p w14:paraId="14ADD674" w14:textId="15328A28" w:rsidR="00B76383" w:rsidRDefault="00697065">
      <w:pPr>
        <w:pStyle w:val="TM2"/>
        <w:tabs>
          <w:tab w:val="right" w:leader="dot" w:pos="8495"/>
        </w:tabs>
        <w:rPr>
          <w:rFonts w:asciiTheme="minorHAnsi" w:eastAsiaTheme="minorEastAsia" w:hAnsiTheme="minorHAnsi" w:cstheme="minorBidi"/>
          <w:smallCaps w:val="0"/>
          <w:noProof/>
          <w:sz w:val="22"/>
          <w:szCs w:val="22"/>
        </w:rPr>
      </w:pPr>
      <w:hyperlink w:anchor="_Toc216276922" w:history="1">
        <w:r w:rsidR="00B76383" w:rsidRPr="00DD6F43">
          <w:rPr>
            <w:rStyle w:val="Lienhypertexte"/>
            <w:rFonts w:ascii="Arial Gras" w:hAnsi="Arial Gras"/>
            <w:noProof/>
          </w:rPr>
          <w:t>4.2 -</w:t>
        </w:r>
        <w:r w:rsidR="00B76383" w:rsidRPr="00DD6F43">
          <w:rPr>
            <w:rStyle w:val="Lienhypertexte"/>
            <w:noProof/>
          </w:rPr>
          <w:t xml:space="preserve"> Dossier « Offre » :</w:t>
        </w:r>
        <w:r w:rsidR="00B76383">
          <w:rPr>
            <w:noProof/>
            <w:webHidden/>
          </w:rPr>
          <w:tab/>
        </w:r>
        <w:r w:rsidR="00B76383">
          <w:rPr>
            <w:noProof/>
            <w:webHidden/>
          </w:rPr>
          <w:fldChar w:fldCharType="begin"/>
        </w:r>
        <w:r w:rsidR="00B76383">
          <w:rPr>
            <w:noProof/>
            <w:webHidden/>
          </w:rPr>
          <w:instrText xml:space="preserve"> PAGEREF _Toc216276922 \h </w:instrText>
        </w:r>
        <w:r w:rsidR="00B76383">
          <w:rPr>
            <w:noProof/>
            <w:webHidden/>
          </w:rPr>
        </w:r>
        <w:r w:rsidR="00B76383">
          <w:rPr>
            <w:noProof/>
            <w:webHidden/>
          </w:rPr>
          <w:fldChar w:fldCharType="separate"/>
        </w:r>
        <w:r w:rsidR="00B76383">
          <w:rPr>
            <w:noProof/>
            <w:webHidden/>
          </w:rPr>
          <w:t>8</w:t>
        </w:r>
        <w:r w:rsidR="00B76383">
          <w:rPr>
            <w:noProof/>
            <w:webHidden/>
          </w:rPr>
          <w:fldChar w:fldCharType="end"/>
        </w:r>
      </w:hyperlink>
    </w:p>
    <w:p w14:paraId="6C08CBE5" w14:textId="10C32235" w:rsidR="00B76383" w:rsidRDefault="00697065">
      <w:pPr>
        <w:pStyle w:val="TM3"/>
        <w:tabs>
          <w:tab w:val="right" w:leader="dot" w:pos="8495"/>
        </w:tabs>
        <w:rPr>
          <w:rFonts w:asciiTheme="minorHAnsi" w:eastAsiaTheme="minorEastAsia" w:hAnsiTheme="minorHAnsi" w:cstheme="minorBidi"/>
          <w:i w:val="0"/>
          <w:iCs w:val="0"/>
          <w:noProof/>
          <w:sz w:val="22"/>
          <w:szCs w:val="22"/>
        </w:rPr>
      </w:pPr>
      <w:hyperlink w:anchor="_Toc216276923" w:history="1">
        <w:r w:rsidR="00B76383" w:rsidRPr="00DD6F43">
          <w:rPr>
            <w:rStyle w:val="Lienhypertexte"/>
            <w:noProof/>
          </w:rPr>
          <w:t>4.2.1 - Offre administrative :</w:t>
        </w:r>
        <w:r w:rsidR="00B76383">
          <w:rPr>
            <w:noProof/>
            <w:webHidden/>
          </w:rPr>
          <w:tab/>
        </w:r>
        <w:r w:rsidR="00B76383">
          <w:rPr>
            <w:noProof/>
            <w:webHidden/>
          </w:rPr>
          <w:fldChar w:fldCharType="begin"/>
        </w:r>
        <w:r w:rsidR="00B76383">
          <w:rPr>
            <w:noProof/>
            <w:webHidden/>
          </w:rPr>
          <w:instrText xml:space="preserve"> PAGEREF _Toc216276923 \h </w:instrText>
        </w:r>
        <w:r w:rsidR="00B76383">
          <w:rPr>
            <w:noProof/>
            <w:webHidden/>
          </w:rPr>
        </w:r>
        <w:r w:rsidR="00B76383">
          <w:rPr>
            <w:noProof/>
            <w:webHidden/>
          </w:rPr>
          <w:fldChar w:fldCharType="separate"/>
        </w:r>
        <w:r w:rsidR="00B76383">
          <w:rPr>
            <w:noProof/>
            <w:webHidden/>
          </w:rPr>
          <w:t>8</w:t>
        </w:r>
        <w:r w:rsidR="00B76383">
          <w:rPr>
            <w:noProof/>
            <w:webHidden/>
          </w:rPr>
          <w:fldChar w:fldCharType="end"/>
        </w:r>
      </w:hyperlink>
    </w:p>
    <w:p w14:paraId="28831365" w14:textId="4ECEAED0" w:rsidR="00B76383" w:rsidRDefault="00697065">
      <w:pPr>
        <w:pStyle w:val="TM3"/>
        <w:tabs>
          <w:tab w:val="right" w:leader="dot" w:pos="8495"/>
        </w:tabs>
        <w:rPr>
          <w:rFonts w:asciiTheme="minorHAnsi" w:eastAsiaTheme="minorEastAsia" w:hAnsiTheme="minorHAnsi" w:cstheme="minorBidi"/>
          <w:i w:val="0"/>
          <w:iCs w:val="0"/>
          <w:noProof/>
          <w:sz w:val="22"/>
          <w:szCs w:val="22"/>
        </w:rPr>
      </w:pPr>
      <w:hyperlink w:anchor="_Toc216276924" w:history="1">
        <w:r w:rsidR="00B76383" w:rsidRPr="00DD6F43">
          <w:rPr>
            <w:rStyle w:val="Lienhypertexte"/>
            <w:noProof/>
          </w:rPr>
          <w:t>4.2.2 - Offre technique :</w:t>
        </w:r>
        <w:r w:rsidR="00B76383">
          <w:rPr>
            <w:noProof/>
            <w:webHidden/>
          </w:rPr>
          <w:tab/>
        </w:r>
        <w:r w:rsidR="00B76383">
          <w:rPr>
            <w:noProof/>
            <w:webHidden/>
          </w:rPr>
          <w:fldChar w:fldCharType="begin"/>
        </w:r>
        <w:r w:rsidR="00B76383">
          <w:rPr>
            <w:noProof/>
            <w:webHidden/>
          </w:rPr>
          <w:instrText xml:space="preserve"> PAGEREF _Toc216276924 \h </w:instrText>
        </w:r>
        <w:r w:rsidR="00B76383">
          <w:rPr>
            <w:noProof/>
            <w:webHidden/>
          </w:rPr>
        </w:r>
        <w:r w:rsidR="00B76383">
          <w:rPr>
            <w:noProof/>
            <w:webHidden/>
          </w:rPr>
          <w:fldChar w:fldCharType="separate"/>
        </w:r>
        <w:r w:rsidR="00B76383">
          <w:rPr>
            <w:noProof/>
            <w:webHidden/>
          </w:rPr>
          <w:t>8</w:t>
        </w:r>
        <w:r w:rsidR="00B76383">
          <w:rPr>
            <w:noProof/>
            <w:webHidden/>
          </w:rPr>
          <w:fldChar w:fldCharType="end"/>
        </w:r>
      </w:hyperlink>
    </w:p>
    <w:p w14:paraId="478BBF44" w14:textId="5DBCB581" w:rsidR="00B76383" w:rsidRDefault="00697065">
      <w:pPr>
        <w:pStyle w:val="TM3"/>
        <w:tabs>
          <w:tab w:val="right" w:leader="dot" w:pos="8495"/>
        </w:tabs>
        <w:rPr>
          <w:rFonts w:asciiTheme="minorHAnsi" w:eastAsiaTheme="minorEastAsia" w:hAnsiTheme="minorHAnsi" w:cstheme="minorBidi"/>
          <w:i w:val="0"/>
          <w:iCs w:val="0"/>
          <w:noProof/>
          <w:sz w:val="22"/>
          <w:szCs w:val="22"/>
        </w:rPr>
      </w:pPr>
      <w:hyperlink w:anchor="_Toc216276925" w:history="1">
        <w:r w:rsidR="00B76383" w:rsidRPr="00DD6F43">
          <w:rPr>
            <w:rStyle w:val="Lienhypertexte"/>
            <w:noProof/>
          </w:rPr>
          <w:t>4.2.3 - Offre commerciale :</w:t>
        </w:r>
        <w:r w:rsidR="00B76383">
          <w:rPr>
            <w:noProof/>
            <w:webHidden/>
          </w:rPr>
          <w:tab/>
        </w:r>
        <w:r w:rsidR="00B76383">
          <w:rPr>
            <w:noProof/>
            <w:webHidden/>
          </w:rPr>
          <w:fldChar w:fldCharType="begin"/>
        </w:r>
        <w:r w:rsidR="00B76383">
          <w:rPr>
            <w:noProof/>
            <w:webHidden/>
          </w:rPr>
          <w:instrText xml:space="preserve"> PAGEREF _Toc216276925 \h </w:instrText>
        </w:r>
        <w:r w:rsidR="00B76383">
          <w:rPr>
            <w:noProof/>
            <w:webHidden/>
          </w:rPr>
        </w:r>
        <w:r w:rsidR="00B76383">
          <w:rPr>
            <w:noProof/>
            <w:webHidden/>
          </w:rPr>
          <w:fldChar w:fldCharType="separate"/>
        </w:r>
        <w:r w:rsidR="00B76383">
          <w:rPr>
            <w:noProof/>
            <w:webHidden/>
          </w:rPr>
          <w:t>10</w:t>
        </w:r>
        <w:r w:rsidR="00B76383">
          <w:rPr>
            <w:noProof/>
            <w:webHidden/>
          </w:rPr>
          <w:fldChar w:fldCharType="end"/>
        </w:r>
      </w:hyperlink>
    </w:p>
    <w:p w14:paraId="573568AC" w14:textId="257855B5" w:rsidR="00B76383" w:rsidRDefault="00697065">
      <w:pPr>
        <w:pStyle w:val="TM1"/>
        <w:tabs>
          <w:tab w:val="right" w:leader="dot" w:pos="8495"/>
        </w:tabs>
        <w:rPr>
          <w:rFonts w:asciiTheme="minorHAnsi" w:eastAsiaTheme="minorEastAsia" w:hAnsiTheme="minorHAnsi" w:cstheme="minorBidi"/>
          <w:b w:val="0"/>
          <w:bCs w:val="0"/>
          <w:caps w:val="0"/>
          <w:noProof/>
          <w:sz w:val="22"/>
          <w:szCs w:val="22"/>
        </w:rPr>
      </w:pPr>
      <w:hyperlink w:anchor="_Toc216276926" w:history="1">
        <w:r w:rsidR="00B76383" w:rsidRPr="00DD6F43">
          <w:rPr>
            <w:rStyle w:val="Lienhypertexte"/>
            <w:rFonts w:ascii="Arial Gras" w:hAnsi="Arial Gras"/>
            <w:noProof/>
          </w:rPr>
          <w:t>ARTICLE  5  -</w:t>
        </w:r>
        <w:r w:rsidR="00B76383" w:rsidRPr="00DD6F43">
          <w:rPr>
            <w:rStyle w:val="Lienhypertexte"/>
            <w:noProof/>
          </w:rPr>
          <w:t xml:space="preserve"> REMISE DES OFFRES ET DES CANDIDATURES</w:t>
        </w:r>
        <w:r w:rsidR="00B76383">
          <w:rPr>
            <w:noProof/>
            <w:webHidden/>
          </w:rPr>
          <w:tab/>
        </w:r>
        <w:r w:rsidR="00B76383">
          <w:rPr>
            <w:noProof/>
            <w:webHidden/>
          </w:rPr>
          <w:fldChar w:fldCharType="begin"/>
        </w:r>
        <w:r w:rsidR="00B76383">
          <w:rPr>
            <w:noProof/>
            <w:webHidden/>
          </w:rPr>
          <w:instrText xml:space="preserve"> PAGEREF _Toc216276926 \h </w:instrText>
        </w:r>
        <w:r w:rsidR="00B76383">
          <w:rPr>
            <w:noProof/>
            <w:webHidden/>
          </w:rPr>
        </w:r>
        <w:r w:rsidR="00B76383">
          <w:rPr>
            <w:noProof/>
            <w:webHidden/>
          </w:rPr>
          <w:fldChar w:fldCharType="separate"/>
        </w:r>
        <w:r w:rsidR="00B76383">
          <w:rPr>
            <w:noProof/>
            <w:webHidden/>
          </w:rPr>
          <w:t>10</w:t>
        </w:r>
        <w:r w:rsidR="00B76383">
          <w:rPr>
            <w:noProof/>
            <w:webHidden/>
          </w:rPr>
          <w:fldChar w:fldCharType="end"/>
        </w:r>
      </w:hyperlink>
    </w:p>
    <w:p w14:paraId="36FD6793" w14:textId="73BF9590" w:rsidR="00B76383" w:rsidRDefault="00697065">
      <w:pPr>
        <w:pStyle w:val="TM2"/>
        <w:tabs>
          <w:tab w:val="right" w:leader="dot" w:pos="8495"/>
        </w:tabs>
        <w:rPr>
          <w:rFonts w:asciiTheme="minorHAnsi" w:eastAsiaTheme="minorEastAsia" w:hAnsiTheme="minorHAnsi" w:cstheme="minorBidi"/>
          <w:smallCaps w:val="0"/>
          <w:noProof/>
          <w:sz w:val="22"/>
          <w:szCs w:val="22"/>
        </w:rPr>
      </w:pPr>
      <w:hyperlink w:anchor="_Toc216276927" w:history="1">
        <w:r w:rsidR="00B76383" w:rsidRPr="00DD6F43">
          <w:rPr>
            <w:rStyle w:val="Lienhypertexte"/>
            <w:rFonts w:ascii="Arial Gras" w:hAnsi="Arial Gras"/>
            <w:noProof/>
          </w:rPr>
          <w:t>5.1 -</w:t>
        </w:r>
        <w:r w:rsidR="00B76383" w:rsidRPr="00DD6F43">
          <w:rPr>
            <w:rStyle w:val="Lienhypertexte"/>
            <w:noProof/>
          </w:rPr>
          <w:t xml:space="preserve"> Date limite de remise des candidatures et des offres</w:t>
        </w:r>
        <w:r w:rsidR="00B76383">
          <w:rPr>
            <w:noProof/>
            <w:webHidden/>
          </w:rPr>
          <w:tab/>
        </w:r>
        <w:r w:rsidR="00B76383">
          <w:rPr>
            <w:noProof/>
            <w:webHidden/>
          </w:rPr>
          <w:fldChar w:fldCharType="begin"/>
        </w:r>
        <w:r w:rsidR="00B76383">
          <w:rPr>
            <w:noProof/>
            <w:webHidden/>
          </w:rPr>
          <w:instrText xml:space="preserve"> PAGEREF _Toc216276927 \h </w:instrText>
        </w:r>
        <w:r w:rsidR="00B76383">
          <w:rPr>
            <w:noProof/>
            <w:webHidden/>
          </w:rPr>
        </w:r>
        <w:r w:rsidR="00B76383">
          <w:rPr>
            <w:noProof/>
            <w:webHidden/>
          </w:rPr>
          <w:fldChar w:fldCharType="separate"/>
        </w:r>
        <w:r w:rsidR="00B76383">
          <w:rPr>
            <w:noProof/>
            <w:webHidden/>
          </w:rPr>
          <w:t>10</w:t>
        </w:r>
        <w:r w:rsidR="00B76383">
          <w:rPr>
            <w:noProof/>
            <w:webHidden/>
          </w:rPr>
          <w:fldChar w:fldCharType="end"/>
        </w:r>
      </w:hyperlink>
    </w:p>
    <w:p w14:paraId="327B4B1E" w14:textId="5B00D779" w:rsidR="00B76383" w:rsidRDefault="00697065">
      <w:pPr>
        <w:pStyle w:val="TM2"/>
        <w:tabs>
          <w:tab w:val="right" w:leader="dot" w:pos="8495"/>
        </w:tabs>
        <w:rPr>
          <w:rFonts w:asciiTheme="minorHAnsi" w:eastAsiaTheme="minorEastAsia" w:hAnsiTheme="minorHAnsi" w:cstheme="minorBidi"/>
          <w:smallCaps w:val="0"/>
          <w:noProof/>
          <w:sz w:val="22"/>
          <w:szCs w:val="22"/>
        </w:rPr>
      </w:pPr>
      <w:hyperlink w:anchor="_Toc216276928" w:history="1">
        <w:r w:rsidR="00B76383" w:rsidRPr="00DD6F43">
          <w:rPr>
            <w:rStyle w:val="Lienhypertexte"/>
            <w:rFonts w:ascii="Arial Gras" w:hAnsi="Arial Gras"/>
            <w:noProof/>
          </w:rPr>
          <w:t>5.2 -</w:t>
        </w:r>
        <w:r w:rsidR="00B76383" w:rsidRPr="00DD6F43">
          <w:rPr>
            <w:rStyle w:val="Lienhypertexte"/>
            <w:noProof/>
          </w:rPr>
          <w:t xml:space="preserve"> Forme de remise des candidatures et des offres</w:t>
        </w:r>
        <w:r w:rsidR="00B76383">
          <w:rPr>
            <w:noProof/>
            <w:webHidden/>
          </w:rPr>
          <w:tab/>
        </w:r>
        <w:r w:rsidR="00B76383">
          <w:rPr>
            <w:noProof/>
            <w:webHidden/>
          </w:rPr>
          <w:fldChar w:fldCharType="begin"/>
        </w:r>
        <w:r w:rsidR="00B76383">
          <w:rPr>
            <w:noProof/>
            <w:webHidden/>
          </w:rPr>
          <w:instrText xml:space="preserve"> PAGEREF _Toc216276928 \h </w:instrText>
        </w:r>
        <w:r w:rsidR="00B76383">
          <w:rPr>
            <w:noProof/>
            <w:webHidden/>
          </w:rPr>
        </w:r>
        <w:r w:rsidR="00B76383">
          <w:rPr>
            <w:noProof/>
            <w:webHidden/>
          </w:rPr>
          <w:fldChar w:fldCharType="separate"/>
        </w:r>
        <w:r w:rsidR="00B76383">
          <w:rPr>
            <w:noProof/>
            <w:webHidden/>
          </w:rPr>
          <w:t>10</w:t>
        </w:r>
        <w:r w:rsidR="00B76383">
          <w:rPr>
            <w:noProof/>
            <w:webHidden/>
          </w:rPr>
          <w:fldChar w:fldCharType="end"/>
        </w:r>
      </w:hyperlink>
    </w:p>
    <w:p w14:paraId="3EFD9A23" w14:textId="7EB4CB23" w:rsidR="00B76383" w:rsidRDefault="00697065">
      <w:pPr>
        <w:pStyle w:val="TM3"/>
        <w:tabs>
          <w:tab w:val="right" w:leader="dot" w:pos="8495"/>
        </w:tabs>
        <w:rPr>
          <w:rFonts w:asciiTheme="minorHAnsi" w:eastAsiaTheme="minorEastAsia" w:hAnsiTheme="minorHAnsi" w:cstheme="minorBidi"/>
          <w:i w:val="0"/>
          <w:iCs w:val="0"/>
          <w:noProof/>
          <w:sz w:val="22"/>
          <w:szCs w:val="22"/>
        </w:rPr>
      </w:pPr>
      <w:hyperlink w:anchor="_Toc216276929" w:history="1">
        <w:r w:rsidR="00B76383" w:rsidRPr="00DD6F43">
          <w:rPr>
            <w:rStyle w:val="Lienhypertexte"/>
            <w:noProof/>
          </w:rPr>
          <w:t>5.2.1 - Version dématérialisée</w:t>
        </w:r>
        <w:r w:rsidR="00B76383">
          <w:rPr>
            <w:noProof/>
            <w:webHidden/>
          </w:rPr>
          <w:tab/>
        </w:r>
        <w:r w:rsidR="00B76383">
          <w:rPr>
            <w:noProof/>
            <w:webHidden/>
          </w:rPr>
          <w:fldChar w:fldCharType="begin"/>
        </w:r>
        <w:r w:rsidR="00B76383">
          <w:rPr>
            <w:noProof/>
            <w:webHidden/>
          </w:rPr>
          <w:instrText xml:space="preserve"> PAGEREF _Toc216276929 \h </w:instrText>
        </w:r>
        <w:r w:rsidR="00B76383">
          <w:rPr>
            <w:noProof/>
            <w:webHidden/>
          </w:rPr>
        </w:r>
        <w:r w:rsidR="00B76383">
          <w:rPr>
            <w:noProof/>
            <w:webHidden/>
          </w:rPr>
          <w:fldChar w:fldCharType="separate"/>
        </w:r>
        <w:r w:rsidR="00B76383">
          <w:rPr>
            <w:noProof/>
            <w:webHidden/>
          </w:rPr>
          <w:t>10</w:t>
        </w:r>
        <w:r w:rsidR="00B76383">
          <w:rPr>
            <w:noProof/>
            <w:webHidden/>
          </w:rPr>
          <w:fldChar w:fldCharType="end"/>
        </w:r>
      </w:hyperlink>
    </w:p>
    <w:p w14:paraId="220EFB32" w14:textId="6ACB980E" w:rsidR="00B76383" w:rsidRDefault="00697065">
      <w:pPr>
        <w:pStyle w:val="TM1"/>
        <w:tabs>
          <w:tab w:val="right" w:leader="dot" w:pos="8495"/>
        </w:tabs>
        <w:rPr>
          <w:rFonts w:asciiTheme="minorHAnsi" w:eastAsiaTheme="minorEastAsia" w:hAnsiTheme="minorHAnsi" w:cstheme="minorBidi"/>
          <w:b w:val="0"/>
          <w:bCs w:val="0"/>
          <w:caps w:val="0"/>
          <w:noProof/>
          <w:sz w:val="22"/>
          <w:szCs w:val="22"/>
        </w:rPr>
      </w:pPr>
      <w:hyperlink w:anchor="_Toc216276930" w:history="1">
        <w:r w:rsidR="00B76383" w:rsidRPr="00DD6F43">
          <w:rPr>
            <w:rStyle w:val="Lienhypertexte"/>
            <w:rFonts w:ascii="Arial Gras" w:hAnsi="Arial Gras"/>
            <w:noProof/>
          </w:rPr>
          <w:t>ARTICLE  6  -</w:t>
        </w:r>
        <w:r w:rsidR="00B76383" w:rsidRPr="00DD6F43">
          <w:rPr>
            <w:rStyle w:val="Lienhypertexte"/>
            <w:noProof/>
          </w:rPr>
          <w:t xml:space="preserve"> VERIFICATION DES CANDIDATURES ET JUGEMENT DES OFFRES</w:t>
        </w:r>
        <w:r w:rsidR="00B76383">
          <w:rPr>
            <w:noProof/>
            <w:webHidden/>
          </w:rPr>
          <w:tab/>
        </w:r>
        <w:r w:rsidR="00B76383">
          <w:rPr>
            <w:noProof/>
            <w:webHidden/>
          </w:rPr>
          <w:fldChar w:fldCharType="begin"/>
        </w:r>
        <w:r w:rsidR="00B76383">
          <w:rPr>
            <w:noProof/>
            <w:webHidden/>
          </w:rPr>
          <w:instrText xml:space="preserve"> PAGEREF _Toc216276930 \h </w:instrText>
        </w:r>
        <w:r w:rsidR="00B76383">
          <w:rPr>
            <w:noProof/>
            <w:webHidden/>
          </w:rPr>
        </w:r>
        <w:r w:rsidR="00B76383">
          <w:rPr>
            <w:noProof/>
            <w:webHidden/>
          </w:rPr>
          <w:fldChar w:fldCharType="separate"/>
        </w:r>
        <w:r w:rsidR="00B76383">
          <w:rPr>
            <w:noProof/>
            <w:webHidden/>
          </w:rPr>
          <w:t>10</w:t>
        </w:r>
        <w:r w:rsidR="00B76383">
          <w:rPr>
            <w:noProof/>
            <w:webHidden/>
          </w:rPr>
          <w:fldChar w:fldCharType="end"/>
        </w:r>
      </w:hyperlink>
    </w:p>
    <w:p w14:paraId="33C775C5" w14:textId="7514D6D3" w:rsidR="00B76383" w:rsidRDefault="00697065">
      <w:pPr>
        <w:pStyle w:val="TM2"/>
        <w:tabs>
          <w:tab w:val="right" w:leader="dot" w:pos="8495"/>
        </w:tabs>
        <w:rPr>
          <w:rFonts w:asciiTheme="minorHAnsi" w:eastAsiaTheme="minorEastAsia" w:hAnsiTheme="minorHAnsi" w:cstheme="minorBidi"/>
          <w:smallCaps w:val="0"/>
          <w:noProof/>
          <w:sz w:val="22"/>
          <w:szCs w:val="22"/>
        </w:rPr>
      </w:pPr>
      <w:hyperlink w:anchor="_Toc216276931" w:history="1">
        <w:r w:rsidR="00B76383" w:rsidRPr="00DD6F43">
          <w:rPr>
            <w:rStyle w:val="Lienhypertexte"/>
            <w:rFonts w:ascii="Arial Gras" w:hAnsi="Arial Gras"/>
            <w:noProof/>
          </w:rPr>
          <w:t>6.1 -</w:t>
        </w:r>
        <w:r w:rsidR="00B76383" w:rsidRPr="00DD6F43">
          <w:rPr>
            <w:rStyle w:val="Lienhypertexte"/>
            <w:noProof/>
          </w:rPr>
          <w:t xml:space="preserve"> Vérification des candidatures</w:t>
        </w:r>
        <w:r w:rsidR="00B76383">
          <w:rPr>
            <w:noProof/>
            <w:webHidden/>
          </w:rPr>
          <w:tab/>
        </w:r>
        <w:r w:rsidR="00B76383">
          <w:rPr>
            <w:noProof/>
            <w:webHidden/>
          </w:rPr>
          <w:fldChar w:fldCharType="begin"/>
        </w:r>
        <w:r w:rsidR="00B76383">
          <w:rPr>
            <w:noProof/>
            <w:webHidden/>
          </w:rPr>
          <w:instrText xml:space="preserve"> PAGEREF _Toc216276931 \h </w:instrText>
        </w:r>
        <w:r w:rsidR="00B76383">
          <w:rPr>
            <w:noProof/>
            <w:webHidden/>
          </w:rPr>
        </w:r>
        <w:r w:rsidR="00B76383">
          <w:rPr>
            <w:noProof/>
            <w:webHidden/>
          </w:rPr>
          <w:fldChar w:fldCharType="separate"/>
        </w:r>
        <w:r w:rsidR="00B76383">
          <w:rPr>
            <w:noProof/>
            <w:webHidden/>
          </w:rPr>
          <w:t>10</w:t>
        </w:r>
        <w:r w:rsidR="00B76383">
          <w:rPr>
            <w:noProof/>
            <w:webHidden/>
          </w:rPr>
          <w:fldChar w:fldCharType="end"/>
        </w:r>
      </w:hyperlink>
    </w:p>
    <w:p w14:paraId="05FDE0C9" w14:textId="78CE27FE" w:rsidR="00B76383" w:rsidRDefault="00697065">
      <w:pPr>
        <w:pStyle w:val="TM2"/>
        <w:tabs>
          <w:tab w:val="right" w:leader="dot" w:pos="8495"/>
        </w:tabs>
        <w:rPr>
          <w:rFonts w:asciiTheme="minorHAnsi" w:eastAsiaTheme="minorEastAsia" w:hAnsiTheme="minorHAnsi" w:cstheme="minorBidi"/>
          <w:smallCaps w:val="0"/>
          <w:noProof/>
          <w:sz w:val="22"/>
          <w:szCs w:val="22"/>
        </w:rPr>
      </w:pPr>
      <w:hyperlink w:anchor="_Toc216276932" w:history="1">
        <w:r w:rsidR="00B76383" w:rsidRPr="00DD6F43">
          <w:rPr>
            <w:rStyle w:val="Lienhypertexte"/>
            <w:rFonts w:ascii="Arial Gras" w:hAnsi="Arial Gras"/>
            <w:noProof/>
          </w:rPr>
          <w:t>6.2 -</w:t>
        </w:r>
        <w:r w:rsidR="00B76383" w:rsidRPr="00DD6F43">
          <w:rPr>
            <w:rStyle w:val="Lienhypertexte"/>
            <w:noProof/>
          </w:rPr>
          <w:t xml:space="preserve"> Critères de sélection des offres</w:t>
        </w:r>
        <w:r w:rsidR="00B76383">
          <w:rPr>
            <w:noProof/>
            <w:webHidden/>
          </w:rPr>
          <w:tab/>
        </w:r>
        <w:r w:rsidR="00B76383">
          <w:rPr>
            <w:noProof/>
            <w:webHidden/>
          </w:rPr>
          <w:fldChar w:fldCharType="begin"/>
        </w:r>
        <w:r w:rsidR="00B76383">
          <w:rPr>
            <w:noProof/>
            <w:webHidden/>
          </w:rPr>
          <w:instrText xml:space="preserve"> PAGEREF _Toc216276932 \h </w:instrText>
        </w:r>
        <w:r w:rsidR="00B76383">
          <w:rPr>
            <w:noProof/>
            <w:webHidden/>
          </w:rPr>
        </w:r>
        <w:r w:rsidR="00B76383">
          <w:rPr>
            <w:noProof/>
            <w:webHidden/>
          </w:rPr>
          <w:fldChar w:fldCharType="separate"/>
        </w:r>
        <w:r w:rsidR="00B76383">
          <w:rPr>
            <w:noProof/>
            <w:webHidden/>
          </w:rPr>
          <w:t>10</w:t>
        </w:r>
        <w:r w:rsidR="00B76383">
          <w:rPr>
            <w:noProof/>
            <w:webHidden/>
          </w:rPr>
          <w:fldChar w:fldCharType="end"/>
        </w:r>
      </w:hyperlink>
    </w:p>
    <w:p w14:paraId="77A526CE" w14:textId="1EA64B10" w:rsidR="00B76383" w:rsidRDefault="00697065">
      <w:pPr>
        <w:pStyle w:val="TM1"/>
        <w:tabs>
          <w:tab w:val="right" w:leader="dot" w:pos="8495"/>
        </w:tabs>
        <w:rPr>
          <w:rFonts w:asciiTheme="minorHAnsi" w:eastAsiaTheme="minorEastAsia" w:hAnsiTheme="minorHAnsi" w:cstheme="minorBidi"/>
          <w:b w:val="0"/>
          <w:bCs w:val="0"/>
          <w:caps w:val="0"/>
          <w:noProof/>
          <w:sz w:val="22"/>
          <w:szCs w:val="22"/>
        </w:rPr>
      </w:pPr>
      <w:hyperlink w:anchor="_Toc216276933" w:history="1">
        <w:r w:rsidR="00B76383" w:rsidRPr="00DD6F43">
          <w:rPr>
            <w:rStyle w:val="Lienhypertexte"/>
            <w:rFonts w:ascii="Arial Gras" w:hAnsi="Arial Gras"/>
            <w:noProof/>
          </w:rPr>
          <w:t>ARTICLE  7  -</w:t>
        </w:r>
        <w:r w:rsidR="00B76383" w:rsidRPr="00DD6F43">
          <w:rPr>
            <w:rStyle w:val="Lienhypertexte"/>
            <w:noProof/>
          </w:rPr>
          <w:t xml:space="preserve"> DOCUMENTS RELATIFS AU RESPECT DE LA REGLEMENTATION FISCALE ET SOCIALE A FOURNIR PAR L’ATTRIBUTAIRE DU MARCHE</w:t>
        </w:r>
        <w:r w:rsidR="00B76383">
          <w:rPr>
            <w:noProof/>
            <w:webHidden/>
          </w:rPr>
          <w:tab/>
        </w:r>
        <w:r w:rsidR="00B76383">
          <w:rPr>
            <w:noProof/>
            <w:webHidden/>
          </w:rPr>
          <w:fldChar w:fldCharType="begin"/>
        </w:r>
        <w:r w:rsidR="00B76383">
          <w:rPr>
            <w:noProof/>
            <w:webHidden/>
          </w:rPr>
          <w:instrText xml:space="preserve"> PAGEREF _Toc216276933 \h </w:instrText>
        </w:r>
        <w:r w:rsidR="00B76383">
          <w:rPr>
            <w:noProof/>
            <w:webHidden/>
          </w:rPr>
        </w:r>
        <w:r w:rsidR="00B76383">
          <w:rPr>
            <w:noProof/>
            <w:webHidden/>
          </w:rPr>
          <w:fldChar w:fldCharType="separate"/>
        </w:r>
        <w:r w:rsidR="00B76383">
          <w:rPr>
            <w:noProof/>
            <w:webHidden/>
          </w:rPr>
          <w:t>11</w:t>
        </w:r>
        <w:r w:rsidR="00B76383">
          <w:rPr>
            <w:noProof/>
            <w:webHidden/>
          </w:rPr>
          <w:fldChar w:fldCharType="end"/>
        </w:r>
      </w:hyperlink>
    </w:p>
    <w:p w14:paraId="15CE97FC" w14:textId="3C6443BF" w:rsidR="00B76383" w:rsidRDefault="00697065">
      <w:pPr>
        <w:pStyle w:val="TM1"/>
        <w:tabs>
          <w:tab w:val="right" w:leader="dot" w:pos="8495"/>
        </w:tabs>
        <w:rPr>
          <w:rFonts w:asciiTheme="minorHAnsi" w:eastAsiaTheme="minorEastAsia" w:hAnsiTheme="minorHAnsi" w:cstheme="minorBidi"/>
          <w:b w:val="0"/>
          <w:bCs w:val="0"/>
          <w:caps w:val="0"/>
          <w:noProof/>
          <w:sz w:val="22"/>
          <w:szCs w:val="22"/>
        </w:rPr>
      </w:pPr>
      <w:hyperlink w:anchor="_Toc216276934" w:history="1">
        <w:r w:rsidR="00B76383" w:rsidRPr="00DD6F43">
          <w:rPr>
            <w:rStyle w:val="Lienhypertexte"/>
            <w:rFonts w:ascii="Arial Gras" w:hAnsi="Arial Gras"/>
            <w:noProof/>
          </w:rPr>
          <w:t>ARTICLE  8  -</w:t>
        </w:r>
        <w:r w:rsidR="00B76383" w:rsidRPr="00DD6F43">
          <w:rPr>
            <w:rStyle w:val="Lienhypertexte"/>
            <w:noProof/>
          </w:rPr>
          <w:t xml:space="preserve"> RENSEIGNEMENTS COMPLEMENTAIRES</w:t>
        </w:r>
        <w:r w:rsidR="00B76383">
          <w:rPr>
            <w:noProof/>
            <w:webHidden/>
          </w:rPr>
          <w:tab/>
        </w:r>
        <w:r w:rsidR="00B76383">
          <w:rPr>
            <w:noProof/>
            <w:webHidden/>
          </w:rPr>
          <w:fldChar w:fldCharType="begin"/>
        </w:r>
        <w:r w:rsidR="00B76383">
          <w:rPr>
            <w:noProof/>
            <w:webHidden/>
          </w:rPr>
          <w:instrText xml:space="preserve"> PAGEREF _Toc216276934 \h </w:instrText>
        </w:r>
        <w:r w:rsidR="00B76383">
          <w:rPr>
            <w:noProof/>
            <w:webHidden/>
          </w:rPr>
        </w:r>
        <w:r w:rsidR="00B76383">
          <w:rPr>
            <w:noProof/>
            <w:webHidden/>
          </w:rPr>
          <w:fldChar w:fldCharType="separate"/>
        </w:r>
        <w:r w:rsidR="00B76383">
          <w:rPr>
            <w:noProof/>
            <w:webHidden/>
          </w:rPr>
          <w:t>11</w:t>
        </w:r>
        <w:r w:rsidR="00B76383">
          <w:rPr>
            <w:noProof/>
            <w:webHidden/>
          </w:rPr>
          <w:fldChar w:fldCharType="end"/>
        </w:r>
      </w:hyperlink>
    </w:p>
    <w:p w14:paraId="31A96ECC" w14:textId="7E6366FA" w:rsidR="00B76383" w:rsidRDefault="00697065">
      <w:pPr>
        <w:pStyle w:val="TM2"/>
        <w:tabs>
          <w:tab w:val="right" w:leader="dot" w:pos="8495"/>
        </w:tabs>
        <w:rPr>
          <w:rFonts w:asciiTheme="minorHAnsi" w:eastAsiaTheme="minorEastAsia" w:hAnsiTheme="minorHAnsi" w:cstheme="minorBidi"/>
          <w:smallCaps w:val="0"/>
          <w:noProof/>
          <w:sz w:val="22"/>
          <w:szCs w:val="22"/>
        </w:rPr>
      </w:pPr>
      <w:hyperlink w:anchor="_Toc216276935" w:history="1">
        <w:r w:rsidR="00B76383" w:rsidRPr="00DD6F43">
          <w:rPr>
            <w:rStyle w:val="Lienhypertexte"/>
            <w:rFonts w:ascii="Arial Gras" w:hAnsi="Arial Gras"/>
            <w:noProof/>
          </w:rPr>
          <w:t>8.1 -</w:t>
        </w:r>
        <w:r w:rsidR="00B76383" w:rsidRPr="00DD6F43">
          <w:rPr>
            <w:rStyle w:val="Lienhypertexte"/>
            <w:noProof/>
          </w:rPr>
          <w:t xml:space="preserve"> Interlocuteurs techniques</w:t>
        </w:r>
        <w:r w:rsidR="00B76383">
          <w:rPr>
            <w:noProof/>
            <w:webHidden/>
          </w:rPr>
          <w:tab/>
        </w:r>
        <w:r w:rsidR="00B76383">
          <w:rPr>
            <w:noProof/>
            <w:webHidden/>
          </w:rPr>
          <w:fldChar w:fldCharType="begin"/>
        </w:r>
        <w:r w:rsidR="00B76383">
          <w:rPr>
            <w:noProof/>
            <w:webHidden/>
          </w:rPr>
          <w:instrText xml:space="preserve"> PAGEREF _Toc216276935 \h </w:instrText>
        </w:r>
        <w:r w:rsidR="00B76383">
          <w:rPr>
            <w:noProof/>
            <w:webHidden/>
          </w:rPr>
        </w:r>
        <w:r w:rsidR="00B76383">
          <w:rPr>
            <w:noProof/>
            <w:webHidden/>
          </w:rPr>
          <w:fldChar w:fldCharType="separate"/>
        </w:r>
        <w:r w:rsidR="00B76383">
          <w:rPr>
            <w:noProof/>
            <w:webHidden/>
          </w:rPr>
          <w:t>11</w:t>
        </w:r>
        <w:r w:rsidR="00B76383">
          <w:rPr>
            <w:noProof/>
            <w:webHidden/>
          </w:rPr>
          <w:fldChar w:fldCharType="end"/>
        </w:r>
      </w:hyperlink>
    </w:p>
    <w:p w14:paraId="4C0C5031" w14:textId="214D7ABC" w:rsidR="00B76383" w:rsidRDefault="00697065">
      <w:pPr>
        <w:pStyle w:val="TM2"/>
        <w:tabs>
          <w:tab w:val="right" w:leader="dot" w:pos="8495"/>
        </w:tabs>
        <w:rPr>
          <w:rFonts w:asciiTheme="minorHAnsi" w:eastAsiaTheme="minorEastAsia" w:hAnsiTheme="minorHAnsi" w:cstheme="minorBidi"/>
          <w:smallCaps w:val="0"/>
          <w:noProof/>
          <w:sz w:val="22"/>
          <w:szCs w:val="22"/>
        </w:rPr>
      </w:pPr>
      <w:hyperlink w:anchor="_Toc216276936" w:history="1">
        <w:r w:rsidR="00B76383" w:rsidRPr="00DD6F43">
          <w:rPr>
            <w:rStyle w:val="Lienhypertexte"/>
            <w:rFonts w:ascii="Arial Gras" w:hAnsi="Arial Gras"/>
            <w:noProof/>
          </w:rPr>
          <w:t>8.2 -</w:t>
        </w:r>
        <w:r w:rsidR="00B76383" w:rsidRPr="00DD6F43">
          <w:rPr>
            <w:rStyle w:val="Lienhypertexte"/>
            <w:noProof/>
          </w:rPr>
          <w:t xml:space="preserve"> Interlocuteurs commerciaux</w:t>
        </w:r>
        <w:r w:rsidR="00B76383">
          <w:rPr>
            <w:noProof/>
            <w:webHidden/>
          </w:rPr>
          <w:tab/>
        </w:r>
        <w:r w:rsidR="00B76383">
          <w:rPr>
            <w:noProof/>
            <w:webHidden/>
          </w:rPr>
          <w:fldChar w:fldCharType="begin"/>
        </w:r>
        <w:r w:rsidR="00B76383">
          <w:rPr>
            <w:noProof/>
            <w:webHidden/>
          </w:rPr>
          <w:instrText xml:space="preserve"> PAGEREF _Toc216276936 \h </w:instrText>
        </w:r>
        <w:r w:rsidR="00B76383">
          <w:rPr>
            <w:noProof/>
            <w:webHidden/>
          </w:rPr>
        </w:r>
        <w:r w:rsidR="00B76383">
          <w:rPr>
            <w:noProof/>
            <w:webHidden/>
          </w:rPr>
          <w:fldChar w:fldCharType="separate"/>
        </w:r>
        <w:r w:rsidR="00B76383">
          <w:rPr>
            <w:noProof/>
            <w:webHidden/>
          </w:rPr>
          <w:t>12</w:t>
        </w:r>
        <w:r w:rsidR="00B76383">
          <w:rPr>
            <w:noProof/>
            <w:webHidden/>
          </w:rPr>
          <w:fldChar w:fldCharType="end"/>
        </w:r>
      </w:hyperlink>
    </w:p>
    <w:p w14:paraId="0F6D379A" w14:textId="1ABF481A" w:rsidR="00B76383" w:rsidRDefault="00697065">
      <w:pPr>
        <w:pStyle w:val="TM1"/>
        <w:tabs>
          <w:tab w:val="right" w:leader="dot" w:pos="8495"/>
        </w:tabs>
        <w:rPr>
          <w:rFonts w:asciiTheme="minorHAnsi" w:eastAsiaTheme="minorEastAsia" w:hAnsiTheme="minorHAnsi" w:cstheme="minorBidi"/>
          <w:b w:val="0"/>
          <w:bCs w:val="0"/>
          <w:caps w:val="0"/>
          <w:noProof/>
          <w:sz w:val="22"/>
          <w:szCs w:val="22"/>
        </w:rPr>
      </w:pPr>
      <w:hyperlink w:anchor="_Toc216276937" w:history="1">
        <w:r w:rsidR="00B76383" w:rsidRPr="00DD6F43">
          <w:rPr>
            <w:rStyle w:val="Lienhypertexte"/>
            <w:rFonts w:ascii="Arial Gras" w:hAnsi="Arial Gras"/>
            <w:noProof/>
          </w:rPr>
          <w:t>ARTICLE  9  -</w:t>
        </w:r>
        <w:r w:rsidR="00B76383" w:rsidRPr="00DD6F43">
          <w:rPr>
            <w:rStyle w:val="Lienhypertexte"/>
            <w:noProof/>
          </w:rPr>
          <w:t xml:space="preserve"> SUIVI DES FOURNISSEURS</w:t>
        </w:r>
        <w:r w:rsidR="00B76383">
          <w:rPr>
            <w:noProof/>
            <w:webHidden/>
          </w:rPr>
          <w:tab/>
        </w:r>
        <w:r w:rsidR="00B76383">
          <w:rPr>
            <w:noProof/>
            <w:webHidden/>
          </w:rPr>
          <w:fldChar w:fldCharType="begin"/>
        </w:r>
        <w:r w:rsidR="00B76383">
          <w:rPr>
            <w:noProof/>
            <w:webHidden/>
          </w:rPr>
          <w:instrText xml:space="preserve"> PAGEREF _Toc216276937 \h </w:instrText>
        </w:r>
        <w:r w:rsidR="00B76383">
          <w:rPr>
            <w:noProof/>
            <w:webHidden/>
          </w:rPr>
        </w:r>
        <w:r w:rsidR="00B76383">
          <w:rPr>
            <w:noProof/>
            <w:webHidden/>
          </w:rPr>
          <w:fldChar w:fldCharType="separate"/>
        </w:r>
        <w:r w:rsidR="00B76383">
          <w:rPr>
            <w:noProof/>
            <w:webHidden/>
          </w:rPr>
          <w:t>12</w:t>
        </w:r>
        <w:r w:rsidR="00B76383">
          <w:rPr>
            <w:noProof/>
            <w:webHidden/>
          </w:rPr>
          <w:fldChar w:fldCharType="end"/>
        </w:r>
      </w:hyperlink>
    </w:p>
    <w:p w14:paraId="096478ED" w14:textId="002A3D46" w:rsidR="00AC0669" w:rsidRDefault="00AC0669" w:rsidP="00AC0669">
      <w:pPr>
        <w:jc w:val="both"/>
      </w:pPr>
      <w:r>
        <w:fldChar w:fldCharType="end"/>
      </w:r>
    </w:p>
    <w:p w14:paraId="6E7FC7C7" w14:textId="77777777" w:rsidR="00AC0669" w:rsidRDefault="00AC0669" w:rsidP="00AC0669">
      <w:pPr>
        <w:jc w:val="both"/>
      </w:pPr>
    </w:p>
    <w:p w14:paraId="37201986" w14:textId="77777777" w:rsidR="00AC0669" w:rsidRDefault="00AC0669" w:rsidP="00AC0669">
      <w:pPr>
        <w:jc w:val="both"/>
      </w:pPr>
    </w:p>
    <w:p w14:paraId="658009D0" w14:textId="77777777" w:rsidR="00AC0669" w:rsidRDefault="00AC0669" w:rsidP="001508DF">
      <w:pPr>
        <w:pStyle w:val="Titre1"/>
        <w:jc w:val="both"/>
      </w:pPr>
      <w:r>
        <w:br w:type="page"/>
      </w:r>
      <w:r w:rsidR="001508DF">
        <w:lastRenderedPageBreak/>
        <w:t xml:space="preserve"> </w:t>
      </w:r>
      <w:bookmarkStart w:id="0" w:name="_Toc216276903"/>
      <w:r w:rsidR="00185B2A">
        <w:t>OBJET</w:t>
      </w:r>
      <w:bookmarkEnd w:id="0"/>
    </w:p>
    <w:p w14:paraId="0329267E" w14:textId="77777777" w:rsidR="00D71D01" w:rsidRPr="00BF646A" w:rsidRDefault="00D71D01" w:rsidP="00D71D01">
      <w:pPr>
        <w:numPr>
          <w:ilvl w:val="1"/>
          <w:numId w:val="2"/>
        </w:numPr>
        <w:jc w:val="both"/>
        <w:rPr>
          <w:rFonts w:cs="Arial"/>
          <w:b/>
          <w:szCs w:val="22"/>
        </w:rPr>
      </w:pPr>
      <w:r w:rsidRPr="00BF646A">
        <w:rPr>
          <w:b/>
        </w:rPr>
        <w:t>Généralités</w:t>
      </w:r>
    </w:p>
    <w:p w14:paraId="5CB660C6" w14:textId="11921BA6" w:rsidR="00D71D01" w:rsidRPr="00C1260D" w:rsidRDefault="00D71D01" w:rsidP="00D71D01">
      <w:pPr>
        <w:jc w:val="both"/>
        <w:rPr>
          <w:rFonts w:cs="Arial"/>
          <w:szCs w:val="22"/>
        </w:rPr>
      </w:pPr>
      <w:r w:rsidRPr="00C1260D">
        <w:rPr>
          <w:rFonts w:cs="Arial"/>
          <w:szCs w:val="22"/>
        </w:rPr>
        <w:t xml:space="preserve">Le présent règlement de consultation a pour objet de définir les conditions de la consultation relative à la </w:t>
      </w:r>
      <w:r>
        <w:rPr>
          <w:rFonts w:cs="Arial"/>
          <w:szCs w:val="22"/>
        </w:rPr>
        <w:t>mise en place d’un accord-</w:t>
      </w:r>
      <w:r w:rsidRPr="00BF646A">
        <w:rPr>
          <w:rFonts w:cs="Arial"/>
          <w:szCs w:val="22"/>
        </w:rPr>
        <w:t xml:space="preserve">cadre concernant </w:t>
      </w:r>
      <w:r>
        <w:rPr>
          <w:rFonts w:cs="Arial"/>
          <w:szCs w:val="22"/>
        </w:rPr>
        <w:t>les travaux de gaz neutres et gaz spéciaux</w:t>
      </w:r>
      <w:r w:rsidRPr="00C1260D">
        <w:rPr>
          <w:rFonts w:cs="Arial"/>
          <w:szCs w:val="22"/>
        </w:rPr>
        <w:t xml:space="preserve"> </w:t>
      </w:r>
      <w:r>
        <w:rPr>
          <w:rFonts w:cs="Arial"/>
          <w:szCs w:val="22"/>
        </w:rPr>
        <w:t>pour des projets ou travaux neufs sur le site du CEA/Grenoble.</w:t>
      </w:r>
    </w:p>
    <w:p w14:paraId="5BAB8431" w14:textId="47D6F964" w:rsidR="00D71D01" w:rsidRDefault="00D71D01" w:rsidP="00D71D01">
      <w:pPr>
        <w:jc w:val="both"/>
        <w:rPr>
          <w:rFonts w:cs="Arial"/>
          <w:szCs w:val="22"/>
        </w:rPr>
      </w:pPr>
      <w:r w:rsidRPr="00C1260D">
        <w:rPr>
          <w:rFonts w:cs="Arial"/>
          <w:szCs w:val="22"/>
        </w:rPr>
        <w:t>Le</w:t>
      </w:r>
      <w:r>
        <w:rPr>
          <w:rFonts w:cs="Arial"/>
          <w:szCs w:val="22"/>
        </w:rPr>
        <w:t>s deux</w:t>
      </w:r>
      <w:r w:rsidRPr="00C1260D">
        <w:rPr>
          <w:rFonts w:cs="Arial"/>
          <w:szCs w:val="22"/>
        </w:rPr>
        <w:t xml:space="preserve"> soumissionnaire</w:t>
      </w:r>
      <w:r>
        <w:rPr>
          <w:rFonts w:cs="Arial"/>
          <w:szCs w:val="22"/>
        </w:rPr>
        <w:t>s</w:t>
      </w:r>
      <w:r w:rsidRPr="00C1260D">
        <w:rPr>
          <w:rFonts w:cs="Arial"/>
          <w:szCs w:val="22"/>
        </w:rPr>
        <w:t xml:space="preserve"> retenu</w:t>
      </w:r>
      <w:r>
        <w:rPr>
          <w:rFonts w:cs="Arial"/>
          <w:szCs w:val="22"/>
        </w:rPr>
        <w:t>s</w:t>
      </w:r>
      <w:r w:rsidRPr="00C1260D">
        <w:rPr>
          <w:rFonts w:cs="Arial"/>
          <w:szCs w:val="22"/>
        </w:rPr>
        <w:t xml:space="preserve"> à l’issue de la procédure pour les prestations définies dans le présent règlement</w:t>
      </w:r>
      <w:r>
        <w:rPr>
          <w:rFonts w:cs="Arial"/>
          <w:szCs w:val="22"/>
        </w:rPr>
        <w:t xml:space="preserve">, seront </w:t>
      </w:r>
      <w:r w:rsidRPr="00C1260D">
        <w:rPr>
          <w:rFonts w:cs="Arial"/>
          <w:szCs w:val="22"/>
        </w:rPr>
        <w:t>titulaire</w:t>
      </w:r>
      <w:r>
        <w:rPr>
          <w:rFonts w:cs="Arial"/>
          <w:szCs w:val="22"/>
        </w:rPr>
        <w:t>s</w:t>
      </w:r>
      <w:r w:rsidRPr="00C1260D">
        <w:rPr>
          <w:rFonts w:cs="Arial"/>
          <w:szCs w:val="22"/>
        </w:rPr>
        <w:t xml:space="preserve"> d’un </w:t>
      </w:r>
      <w:r>
        <w:rPr>
          <w:rFonts w:cs="Arial"/>
          <w:szCs w:val="22"/>
        </w:rPr>
        <w:t>accord-cadre multi-attributaire</w:t>
      </w:r>
      <w:r w:rsidRPr="00C1260D">
        <w:rPr>
          <w:rFonts w:cs="Arial"/>
          <w:szCs w:val="22"/>
        </w:rPr>
        <w:t xml:space="preserve"> mis en place par le CEA.</w:t>
      </w:r>
    </w:p>
    <w:p w14:paraId="5DFB2ABC" w14:textId="77777777" w:rsidR="00D71D01" w:rsidRDefault="00D71D01" w:rsidP="00D71D01">
      <w:pPr>
        <w:jc w:val="both"/>
        <w:rPr>
          <w:rFonts w:cs="Arial"/>
          <w:szCs w:val="22"/>
        </w:rPr>
      </w:pPr>
    </w:p>
    <w:p w14:paraId="07A34D76" w14:textId="77777777" w:rsidR="00D71D01" w:rsidRPr="00BF646A" w:rsidRDefault="00D71D01" w:rsidP="00D71D01">
      <w:pPr>
        <w:numPr>
          <w:ilvl w:val="1"/>
          <w:numId w:val="2"/>
        </w:numPr>
        <w:jc w:val="both"/>
        <w:rPr>
          <w:rFonts w:cs="Arial"/>
          <w:b/>
          <w:szCs w:val="22"/>
        </w:rPr>
      </w:pPr>
      <w:bookmarkStart w:id="1" w:name="_Toc25912394"/>
      <w:bookmarkStart w:id="2" w:name="_Toc43741041"/>
      <w:r w:rsidRPr="00CE2C2C">
        <w:rPr>
          <w:rFonts w:cs="Arial"/>
          <w:b/>
          <w:szCs w:val="22"/>
        </w:rPr>
        <w:t>Forme de l’accord-cadre</w:t>
      </w:r>
      <w:bookmarkEnd w:id="1"/>
      <w:bookmarkEnd w:id="2"/>
    </w:p>
    <w:p w14:paraId="79A9F6D4" w14:textId="77777777" w:rsidR="00697065" w:rsidRDefault="00697065" w:rsidP="00D71D01">
      <w:pPr>
        <w:pStyle w:val="Default"/>
        <w:jc w:val="both"/>
        <w:rPr>
          <w:sz w:val="22"/>
          <w:szCs w:val="22"/>
        </w:rPr>
      </w:pPr>
    </w:p>
    <w:p w14:paraId="1EDF4F35" w14:textId="05145FC0" w:rsidR="00D71D01" w:rsidRPr="0001067E" w:rsidRDefault="00D71D01" w:rsidP="00D71D01">
      <w:pPr>
        <w:pStyle w:val="Default"/>
        <w:jc w:val="both"/>
        <w:rPr>
          <w:sz w:val="22"/>
          <w:szCs w:val="22"/>
        </w:rPr>
      </w:pPr>
      <w:r>
        <w:rPr>
          <w:sz w:val="22"/>
          <w:szCs w:val="22"/>
        </w:rPr>
        <w:t>L</w:t>
      </w:r>
      <w:r w:rsidR="008C4235">
        <w:rPr>
          <w:sz w:val="22"/>
          <w:szCs w:val="22"/>
        </w:rPr>
        <w:t>’accord-cadre</w:t>
      </w:r>
      <w:r>
        <w:rPr>
          <w:sz w:val="22"/>
          <w:szCs w:val="22"/>
        </w:rPr>
        <w:t xml:space="preserve"> à attribuer est</w:t>
      </w:r>
      <w:r>
        <w:rPr>
          <w:b/>
          <w:bCs/>
          <w:sz w:val="22"/>
          <w:szCs w:val="22"/>
        </w:rPr>
        <w:t xml:space="preserve"> multi-attributaire</w:t>
      </w:r>
      <w:r w:rsidR="008C4235">
        <w:rPr>
          <w:b/>
          <w:bCs/>
          <w:sz w:val="22"/>
          <w:szCs w:val="22"/>
        </w:rPr>
        <w:t xml:space="preserve"> </w:t>
      </w:r>
      <w:r w:rsidR="008C4235" w:rsidRPr="007E4030">
        <w:rPr>
          <w:sz w:val="22"/>
          <w:szCs w:val="22"/>
        </w:rPr>
        <w:t>et</w:t>
      </w:r>
      <w:r>
        <w:rPr>
          <w:b/>
          <w:bCs/>
          <w:sz w:val="22"/>
          <w:szCs w:val="22"/>
        </w:rPr>
        <w:t xml:space="preserve"> </w:t>
      </w:r>
      <w:r>
        <w:rPr>
          <w:sz w:val="22"/>
          <w:szCs w:val="22"/>
        </w:rPr>
        <w:t>mis en œuvre par la conclusion de marchés subséquents conformément aux articles R. 2162-7 et R. 2162-10 du Code de la Commande Publique</w:t>
      </w:r>
      <w:r w:rsidRPr="0001067E">
        <w:rPr>
          <w:sz w:val="22"/>
          <w:szCs w:val="22"/>
        </w:rPr>
        <w:t>.</w:t>
      </w:r>
    </w:p>
    <w:p w14:paraId="77EE6597" w14:textId="77777777" w:rsidR="00D71D01" w:rsidRDefault="00D71D01" w:rsidP="00D71D01">
      <w:pPr>
        <w:jc w:val="both"/>
        <w:rPr>
          <w:rFonts w:cs="Arial"/>
          <w:szCs w:val="22"/>
        </w:rPr>
      </w:pPr>
    </w:p>
    <w:p w14:paraId="0FBC3AAF" w14:textId="77777777" w:rsidR="00D71D01" w:rsidRPr="00CE2C2C" w:rsidRDefault="00D71D01" w:rsidP="00D71D01">
      <w:pPr>
        <w:jc w:val="both"/>
        <w:rPr>
          <w:rFonts w:cs="Arial"/>
          <w:szCs w:val="22"/>
        </w:rPr>
      </w:pPr>
      <w:r w:rsidRPr="00CE2C2C">
        <w:rPr>
          <w:rFonts w:cs="Arial"/>
          <w:szCs w:val="22"/>
        </w:rPr>
        <w:t xml:space="preserve">L'accord cadre est multi-attributaire avec un </w:t>
      </w:r>
      <w:r>
        <w:rPr>
          <w:rFonts w:cs="Arial"/>
          <w:szCs w:val="22"/>
        </w:rPr>
        <w:t xml:space="preserve">minimum et </w:t>
      </w:r>
      <w:r w:rsidRPr="00CE2C2C">
        <w:rPr>
          <w:rFonts w:cs="Arial"/>
          <w:szCs w:val="22"/>
        </w:rPr>
        <w:t xml:space="preserve">maximum de </w:t>
      </w:r>
      <w:r>
        <w:rPr>
          <w:rFonts w:cs="Arial"/>
          <w:szCs w:val="22"/>
        </w:rPr>
        <w:t>2</w:t>
      </w:r>
      <w:r w:rsidRPr="00CE2C2C">
        <w:rPr>
          <w:rFonts w:cs="Arial"/>
          <w:szCs w:val="22"/>
        </w:rPr>
        <w:t xml:space="preserve"> attributaires. </w:t>
      </w:r>
    </w:p>
    <w:p w14:paraId="4324038C" w14:textId="77777777" w:rsidR="00D71D01" w:rsidRPr="00CE2C2C" w:rsidRDefault="00D71D01" w:rsidP="00D71D01">
      <w:pPr>
        <w:jc w:val="both"/>
        <w:rPr>
          <w:rFonts w:cs="Arial"/>
          <w:iCs/>
          <w:szCs w:val="22"/>
        </w:rPr>
      </w:pPr>
    </w:p>
    <w:p w14:paraId="04983886" w14:textId="22301FA8" w:rsidR="00D71D01" w:rsidRDefault="00D71D01" w:rsidP="00D71D01">
      <w:pPr>
        <w:jc w:val="both"/>
      </w:pPr>
      <w:r w:rsidRPr="006F3BE6">
        <w:rPr>
          <w:rFonts w:cs="Arial"/>
          <w:szCs w:val="22"/>
        </w:rPr>
        <w:t>L'accord-cadre ne comporte pas d’engagement de commande.</w:t>
      </w:r>
      <w:r w:rsidR="008C4235">
        <w:rPr>
          <w:rFonts w:cs="Arial"/>
          <w:szCs w:val="22"/>
        </w:rPr>
        <w:t xml:space="preserve"> </w:t>
      </w:r>
      <w:r w:rsidR="008C4235" w:rsidRPr="009C7CE0">
        <w:t>Les quantités indiquées dans le dossier de consultation sont des ordres de grandeurs qui n’ont pas valeur contractuelle. Le fait de ne pas les atteindre n’ouvre pas droit à indemnisation au bénéfice d</w:t>
      </w:r>
      <w:r w:rsidR="008C4235">
        <w:t>es</w:t>
      </w:r>
      <w:r w:rsidR="008C4235" w:rsidRPr="009C7CE0">
        <w:t xml:space="preserve"> Titulaire</w:t>
      </w:r>
      <w:r w:rsidR="008C4235">
        <w:t>s</w:t>
      </w:r>
      <w:r w:rsidR="008C4235" w:rsidRPr="009C7CE0">
        <w:t xml:space="preserve"> de l’accord-cadre.</w:t>
      </w:r>
    </w:p>
    <w:p w14:paraId="169CCA20" w14:textId="77777777" w:rsidR="008C4235" w:rsidRPr="001F7E9F" w:rsidRDefault="008C4235" w:rsidP="008C4235">
      <w:pPr>
        <w:jc w:val="both"/>
      </w:pPr>
    </w:p>
    <w:p w14:paraId="1802EE8E" w14:textId="77777777" w:rsidR="008C4235" w:rsidRDefault="008C4235" w:rsidP="008C4235">
      <w:pPr>
        <w:numPr>
          <w:ilvl w:val="1"/>
          <w:numId w:val="2"/>
        </w:numPr>
        <w:spacing w:before="240" w:after="240"/>
        <w:jc w:val="both"/>
        <w:outlineLvl w:val="1"/>
        <w:rPr>
          <w:rFonts w:cs="Arial"/>
          <w:b/>
          <w:szCs w:val="22"/>
        </w:rPr>
      </w:pPr>
      <w:bookmarkStart w:id="3" w:name="_Toc210400766"/>
      <w:bookmarkStart w:id="4" w:name="_Toc214374208"/>
      <w:bookmarkStart w:id="5" w:name="_Toc216276904"/>
      <w:r w:rsidRPr="009C7CE0">
        <w:rPr>
          <w:rFonts w:cs="Arial"/>
          <w:b/>
          <w:szCs w:val="22"/>
        </w:rPr>
        <w:t>Allotissement</w:t>
      </w:r>
      <w:bookmarkEnd w:id="3"/>
      <w:bookmarkEnd w:id="4"/>
      <w:bookmarkEnd w:id="5"/>
      <w:r w:rsidRPr="009C7CE0">
        <w:rPr>
          <w:rFonts w:cs="Arial"/>
          <w:b/>
          <w:szCs w:val="22"/>
        </w:rPr>
        <w:t xml:space="preserve"> </w:t>
      </w:r>
    </w:p>
    <w:p w14:paraId="43866CE7" w14:textId="008079EE" w:rsidR="008C4235" w:rsidRDefault="008C4235" w:rsidP="008C4235">
      <w:bookmarkStart w:id="6" w:name="_Toc210400767"/>
      <w:r w:rsidRPr="00B11E26">
        <w:rPr>
          <w:rFonts w:cs="Arial"/>
          <w:szCs w:val="22"/>
        </w:rPr>
        <w:t xml:space="preserve">Le marché a pour objet </w:t>
      </w:r>
      <w:r>
        <w:rPr>
          <w:rFonts w:cs="Arial"/>
          <w:szCs w:val="22"/>
        </w:rPr>
        <w:t>les travaux de gaz neutres et gaz spéciaux</w:t>
      </w:r>
      <w:r w:rsidRPr="00C1260D">
        <w:rPr>
          <w:rFonts w:cs="Arial"/>
          <w:szCs w:val="22"/>
        </w:rPr>
        <w:t xml:space="preserve"> </w:t>
      </w:r>
      <w:r>
        <w:rPr>
          <w:rFonts w:cs="Arial"/>
          <w:szCs w:val="22"/>
        </w:rPr>
        <w:t>pour des projets ou travaux neufs sur le site du CEA/Grenoble</w:t>
      </w:r>
      <w:r w:rsidRPr="00B11E26">
        <w:rPr>
          <w:rFonts w:cs="Arial"/>
          <w:szCs w:val="22"/>
        </w:rPr>
        <w:t>. En l’absence de</w:t>
      </w:r>
      <w:r w:rsidRPr="00B11E26">
        <w:t xml:space="preserve"> prestations distinctes ; il </w:t>
      </w:r>
      <w:r w:rsidRPr="00B11E26">
        <w:rPr>
          <w:rFonts w:cs="Arial"/>
          <w:szCs w:val="22"/>
        </w:rPr>
        <w:t>ne peut pas faire l’objet d’un allotissement</w:t>
      </w:r>
      <w:r w:rsidRPr="00B11E26">
        <w:t>.</w:t>
      </w:r>
    </w:p>
    <w:p w14:paraId="170CBBAA" w14:textId="77777777" w:rsidR="008C4235" w:rsidRPr="00B11E26" w:rsidRDefault="008C4235" w:rsidP="008C4235">
      <w:pPr>
        <w:rPr>
          <w:rFonts w:ascii="Calibri" w:hAnsi="Calibri"/>
          <w:szCs w:val="22"/>
        </w:rPr>
      </w:pPr>
    </w:p>
    <w:p w14:paraId="5E882D8A" w14:textId="77777777" w:rsidR="008C4235" w:rsidRDefault="008C4235" w:rsidP="008C4235">
      <w:pPr>
        <w:pStyle w:val="Titre2"/>
      </w:pPr>
      <w:bookmarkStart w:id="7" w:name="_Toc214374209"/>
      <w:bookmarkStart w:id="8" w:name="_Toc216276905"/>
      <w:r>
        <w:t>Accord-cadre à tranches</w:t>
      </w:r>
      <w:bookmarkEnd w:id="6"/>
      <w:bookmarkEnd w:id="7"/>
      <w:bookmarkEnd w:id="8"/>
    </w:p>
    <w:p w14:paraId="2947FD99" w14:textId="77777777" w:rsidR="008C4235" w:rsidRDefault="008C4235" w:rsidP="008C4235">
      <w:pPr>
        <w:autoSpaceDE w:val="0"/>
        <w:autoSpaceDN w:val="0"/>
        <w:adjustRightInd w:val="0"/>
        <w:jc w:val="both"/>
        <w:rPr>
          <w:rFonts w:cs="Arial"/>
          <w:color w:val="000000"/>
          <w:szCs w:val="22"/>
        </w:rPr>
      </w:pPr>
    </w:p>
    <w:p w14:paraId="49D890BA" w14:textId="20B9EF6D" w:rsidR="008C4235" w:rsidRPr="009E661E" w:rsidRDefault="008C4235" w:rsidP="008C4235">
      <w:pPr>
        <w:autoSpaceDE w:val="0"/>
        <w:autoSpaceDN w:val="0"/>
        <w:adjustRightInd w:val="0"/>
        <w:jc w:val="both"/>
        <w:rPr>
          <w:rFonts w:cs="Arial"/>
          <w:b/>
          <w:bCs/>
          <w:color w:val="000000"/>
          <w:szCs w:val="22"/>
        </w:rPr>
      </w:pPr>
      <w:r w:rsidRPr="009E661E">
        <w:rPr>
          <w:rFonts w:cs="Arial"/>
          <w:color w:val="000000"/>
          <w:szCs w:val="22"/>
        </w:rPr>
        <w:t xml:space="preserve">Le présent accord-cadre est conclu pour une durée de </w:t>
      </w:r>
      <w:r>
        <w:rPr>
          <w:rFonts w:cs="Arial"/>
          <w:color w:val="000000"/>
          <w:szCs w:val="22"/>
        </w:rPr>
        <w:t>deux</w:t>
      </w:r>
      <w:r w:rsidRPr="009E661E">
        <w:rPr>
          <w:rFonts w:cs="Arial"/>
          <w:color w:val="000000"/>
          <w:szCs w:val="22"/>
        </w:rPr>
        <w:t xml:space="preserve"> (</w:t>
      </w:r>
      <w:r>
        <w:rPr>
          <w:rFonts w:cs="Arial"/>
          <w:color w:val="000000"/>
          <w:szCs w:val="22"/>
        </w:rPr>
        <w:t>2</w:t>
      </w:r>
      <w:r w:rsidRPr="009E661E">
        <w:rPr>
          <w:rFonts w:cs="Arial"/>
          <w:color w:val="000000"/>
          <w:szCs w:val="22"/>
        </w:rPr>
        <w:t xml:space="preserve">) ans à compter du </w:t>
      </w:r>
      <w:r>
        <w:rPr>
          <w:rFonts w:cs="Arial"/>
          <w:color w:val="000000"/>
          <w:szCs w:val="22"/>
        </w:rPr>
        <w:t>11</w:t>
      </w:r>
      <w:r>
        <w:rPr>
          <w:noProof/>
        </w:rPr>
        <w:t xml:space="preserve"> avril 2026.</w:t>
      </w:r>
    </w:p>
    <w:p w14:paraId="1435079D" w14:textId="77777777" w:rsidR="008C4235" w:rsidRPr="009E661E" w:rsidRDefault="008C4235" w:rsidP="008C4235">
      <w:pPr>
        <w:autoSpaceDE w:val="0"/>
        <w:autoSpaceDN w:val="0"/>
        <w:adjustRightInd w:val="0"/>
        <w:jc w:val="both"/>
        <w:rPr>
          <w:rFonts w:cs="Arial"/>
          <w:color w:val="000000"/>
          <w:szCs w:val="22"/>
        </w:rPr>
      </w:pPr>
    </w:p>
    <w:p w14:paraId="5171D5EB" w14:textId="77777777" w:rsidR="008C4235" w:rsidRDefault="008C4235" w:rsidP="008C4235">
      <w:pPr>
        <w:autoSpaceDE w:val="0"/>
        <w:autoSpaceDN w:val="0"/>
        <w:adjustRightInd w:val="0"/>
        <w:jc w:val="both"/>
        <w:rPr>
          <w:rFonts w:cs="Arial"/>
          <w:color w:val="000000"/>
          <w:szCs w:val="22"/>
        </w:rPr>
      </w:pPr>
      <w:r w:rsidRPr="009E661E">
        <w:rPr>
          <w:rFonts w:cs="Arial"/>
          <w:color w:val="000000"/>
          <w:szCs w:val="22"/>
        </w:rPr>
        <w:t xml:space="preserve">Il comprend </w:t>
      </w:r>
      <w:r>
        <w:rPr>
          <w:rFonts w:cs="Arial"/>
          <w:color w:val="000000"/>
          <w:szCs w:val="22"/>
        </w:rPr>
        <w:t>les</w:t>
      </w:r>
      <w:r w:rsidRPr="009E661E">
        <w:rPr>
          <w:rFonts w:cs="Arial"/>
          <w:color w:val="000000"/>
          <w:szCs w:val="22"/>
        </w:rPr>
        <w:t xml:space="preserve"> tranche</w:t>
      </w:r>
      <w:r>
        <w:rPr>
          <w:rFonts w:cs="Arial"/>
          <w:color w:val="000000"/>
          <w:szCs w:val="22"/>
        </w:rPr>
        <w:t>s</w:t>
      </w:r>
      <w:r w:rsidRPr="009E661E">
        <w:rPr>
          <w:rFonts w:cs="Arial"/>
          <w:color w:val="000000"/>
          <w:szCs w:val="22"/>
        </w:rPr>
        <w:t xml:space="preserve"> optionnelle</w:t>
      </w:r>
      <w:r>
        <w:rPr>
          <w:rFonts w:cs="Arial"/>
          <w:color w:val="000000"/>
          <w:szCs w:val="22"/>
        </w:rPr>
        <w:t>s</w:t>
      </w:r>
      <w:r w:rsidRPr="009E661E">
        <w:rPr>
          <w:rFonts w:cs="Arial"/>
          <w:color w:val="000000"/>
          <w:szCs w:val="22"/>
        </w:rPr>
        <w:t xml:space="preserve"> suivante :</w:t>
      </w:r>
    </w:p>
    <w:p w14:paraId="172887F1" w14:textId="77777777" w:rsidR="008C4235" w:rsidRPr="009E661E" w:rsidRDefault="008C4235" w:rsidP="008C4235">
      <w:pPr>
        <w:autoSpaceDE w:val="0"/>
        <w:autoSpaceDN w:val="0"/>
        <w:adjustRightInd w:val="0"/>
        <w:jc w:val="both"/>
        <w:rPr>
          <w:rFonts w:cs="Arial"/>
          <w:color w:val="000000"/>
          <w:szCs w:val="22"/>
        </w:rPr>
      </w:pPr>
    </w:p>
    <w:p w14:paraId="08F3EDCA" w14:textId="1F87B1E4" w:rsidR="008C4235" w:rsidRPr="00C671B6" w:rsidRDefault="008C4235" w:rsidP="008C4235">
      <w:pPr>
        <w:pStyle w:val="Paragraphedeliste"/>
        <w:numPr>
          <w:ilvl w:val="0"/>
          <w:numId w:val="49"/>
        </w:numPr>
        <w:autoSpaceDE w:val="0"/>
        <w:autoSpaceDN w:val="0"/>
        <w:adjustRightInd w:val="0"/>
        <w:spacing w:line="260" w:lineRule="atLeast"/>
        <w:contextualSpacing/>
        <w:jc w:val="both"/>
        <w:rPr>
          <w:rFonts w:cs="Arial"/>
          <w:color w:val="000000"/>
          <w:szCs w:val="22"/>
        </w:rPr>
      </w:pPr>
      <w:r w:rsidRPr="00C671B6">
        <w:rPr>
          <w:rFonts w:cs="Arial"/>
          <w:color w:val="000000"/>
          <w:szCs w:val="22"/>
        </w:rPr>
        <w:t>Tranche optionnelle n°1 : prolongation des Prestations pour une dur</w:t>
      </w:r>
      <w:r>
        <w:rPr>
          <w:rFonts w:cs="Arial"/>
          <w:color w:val="000000"/>
          <w:szCs w:val="22"/>
        </w:rPr>
        <w:t>ée d’</w:t>
      </w:r>
      <w:r w:rsidRPr="00C671B6">
        <w:rPr>
          <w:rFonts w:cs="Arial"/>
          <w:color w:val="000000"/>
          <w:szCs w:val="22"/>
        </w:rPr>
        <w:t xml:space="preserve">un (1) an, soit du </w:t>
      </w:r>
      <w:r>
        <w:rPr>
          <w:rFonts w:cs="Arial"/>
          <w:color w:val="000000"/>
          <w:szCs w:val="22"/>
        </w:rPr>
        <w:t xml:space="preserve">11 avril 2028 </w:t>
      </w:r>
      <w:r w:rsidRPr="00C671B6">
        <w:rPr>
          <w:rFonts w:cs="Arial"/>
          <w:color w:val="000000"/>
          <w:szCs w:val="22"/>
        </w:rPr>
        <w:t xml:space="preserve">jusqu’au </w:t>
      </w:r>
      <w:r>
        <w:rPr>
          <w:rFonts w:cs="Arial"/>
          <w:color w:val="000000"/>
          <w:szCs w:val="22"/>
        </w:rPr>
        <w:t>10 avril 2029</w:t>
      </w:r>
      <w:r w:rsidRPr="00C671B6">
        <w:rPr>
          <w:rFonts w:cs="Arial"/>
          <w:color w:val="000000"/>
          <w:szCs w:val="22"/>
        </w:rPr>
        <w:t>.</w:t>
      </w:r>
    </w:p>
    <w:p w14:paraId="10F60B91" w14:textId="17BFEC9D" w:rsidR="008C4235" w:rsidRPr="00C671B6" w:rsidRDefault="008C4235" w:rsidP="008C4235">
      <w:pPr>
        <w:pStyle w:val="Paragraphedeliste"/>
        <w:numPr>
          <w:ilvl w:val="0"/>
          <w:numId w:val="49"/>
        </w:numPr>
        <w:autoSpaceDE w:val="0"/>
        <w:autoSpaceDN w:val="0"/>
        <w:adjustRightInd w:val="0"/>
        <w:spacing w:line="260" w:lineRule="atLeast"/>
        <w:contextualSpacing/>
        <w:jc w:val="both"/>
        <w:rPr>
          <w:rFonts w:cs="Arial"/>
          <w:color w:val="000000"/>
          <w:szCs w:val="22"/>
        </w:rPr>
      </w:pPr>
      <w:r w:rsidRPr="00C671B6">
        <w:rPr>
          <w:rFonts w:cs="Arial"/>
          <w:color w:val="000000"/>
          <w:szCs w:val="22"/>
        </w:rPr>
        <w:t>Tranche optionnelle n°1 : prolongation des Prestations pour une dur</w:t>
      </w:r>
      <w:r>
        <w:rPr>
          <w:rFonts w:cs="Arial"/>
          <w:color w:val="000000"/>
          <w:szCs w:val="22"/>
        </w:rPr>
        <w:t>ée d’</w:t>
      </w:r>
      <w:r w:rsidRPr="00C671B6">
        <w:rPr>
          <w:rFonts w:cs="Arial"/>
          <w:color w:val="000000"/>
          <w:szCs w:val="22"/>
        </w:rPr>
        <w:t xml:space="preserve">un (1) an, soit du </w:t>
      </w:r>
      <w:r>
        <w:rPr>
          <w:rFonts w:cs="Arial"/>
          <w:color w:val="000000"/>
          <w:szCs w:val="22"/>
        </w:rPr>
        <w:t xml:space="preserve">11 avril 2029 </w:t>
      </w:r>
      <w:r w:rsidRPr="00C671B6">
        <w:rPr>
          <w:rFonts w:cs="Arial"/>
          <w:color w:val="000000"/>
          <w:szCs w:val="22"/>
        </w:rPr>
        <w:t xml:space="preserve">jusqu’au </w:t>
      </w:r>
      <w:r>
        <w:rPr>
          <w:rFonts w:cs="Arial"/>
          <w:color w:val="000000"/>
          <w:szCs w:val="22"/>
        </w:rPr>
        <w:t>10 avril 2030</w:t>
      </w:r>
      <w:r w:rsidRPr="00C671B6">
        <w:rPr>
          <w:rFonts w:cs="Arial"/>
          <w:color w:val="000000"/>
          <w:szCs w:val="22"/>
        </w:rPr>
        <w:t>.</w:t>
      </w:r>
    </w:p>
    <w:p w14:paraId="4A268175" w14:textId="77777777" w:rsidR="008C4235" w:rsidRPr="009E661E" w:rsidRDefault="008C4235" w:rsidP="008C4235">
      <w:pPr>
        <w:autoSpaceDE w:val="0"/>
        <w:autoSpaceDN w:val="0"/>
        <w:adjustRightInd w:val="0"/>
        <w:jc w:val="both"/>
        <w:rPr>
          <w:rFonts w:cs="Arial"/>
          <w:color w:val="FF6600"/>
          <w:szCs w:val="22"/>
        </w:rPr>
      </w:pPr>
    </w:p>
    <w:p w14:paraId="42413FCB" w14:textId="77777777" w:rsidR="008C4235" w:rsidRPr="009E661E" w:rsidRDefault="008C4235" w:rsidP="008C4235">
      <w:pPr>
        <w:autoSpaceDE w:val="0"/>
        <w:autoSpaceDN w:val="0"/>
        <w:adjustRightInd w:val="0"/>
        <w:jc w:val="both"/>
        <w:rPr>
          <w:rFonts w:cs="Arial"/>
          <w:color w:val="000000"/>
          <w:szCs w:val="22"/>
        </w:rPr>
      </w:pPr>
      <w:r w:rsidRPr="009E661E">
        <w:rPr>
          <w:rFonts w:cs="Arial"/>
          <w:color w:val="000000"/>
          <w:szCs w:val="22"/>
        </w:rPr>
        <w:t>Le CEA affermit la</w:t>
      </w:r>
      <w:r>
        <w:rPr>
          <w:rFonts w:cs="Arial"/>
          <w:color w:val="000000"/>
          <w:szCs w:val="22"/>
        </w:rPr>
        <w:t xml:space="preserve"> ou les</w:t>
      </w:r>
      <w:r w:rsidRPr="009E661E">
        <w:rPr>
          <w:rFonts w:cs="Arial"/>
          <w:color w:val="000000"/>
          <w:szCs w:val="22"/>
        </w:rPr>
        <w:t xml:space="preserve"> tranche</w:t>
      </w:r>
      <w:r>
        <w:rPr>
          <w:rFonts w:cs="Arial"/>
          <w:color w:val="000000"/>
          <w:szCs w:val="22"/>
        </w:rPr>
        <w:t>(s)</w:t>
      </w:r>
      <w:r w:rsidRPr="009E661E">
        <w:rPr>
          <w:rFonts w:cs="Arial"/>
          <w:color w:val="000000"/>
          <w:szCs w:val="22"/>
        </w:rPr>
        <w:t xml:space="preserve"> optionnelle</w:t>
      </w:r>
      <w:r>
        <w:rPr>
          <w:rFonts w:cs="Arial"/>
          <w:color w:val="000000"/>
          <w:szCs w:val="22"/>
        </w:rPr>
        <w:t>(s)</w:t>
      </w:r>
      <w:r w:rsidRPr="009E661E">
        <w:rPr>
          <w:rFonts w:cs="Arial"/>
          <w:color w:val="000000"/>
          <w:szCs w:val="22"/>
        </w:rPr>
        <w:t xml:space="preserve">, si besoin, par lettre recommandée </w:t>
      </w:r>
      <w:proofErr w:type="gramStart"/>
      <w:r w:rsidRPr="009E661E">
        <w:rPr>
          <w:rFonts w:cs="Arial"/>
          <w:color w:val="000000"/>
          <w:szCs w:val="22"/>
        </w:rPr>
        <w:t>avec</w:t>
      </w:r>
      <w:proofErr w:type="gramEnd"/>
      <w:r w:rsidRPr="009E661E">
        <w:rPr>
          <w:rFonts w:cs="Arial"/>
          <w:color w:val="000000"/>
          <w:szCs w:val="22"/>
        </w:rPr>
        <w:t xml:space="preserve"> demande d’accusé réception dans un délai d’au moins un mois avant le terme de l’accord-cadre.</w:t>
      </w:r>
    </w:p>
    <w:p w14:paraId="5C3923DD" w14:textId="77777777" w:rsidR="008C4235" w:rsidRPr="009E661E" w:rsidRDefault="008C4235" w:rsidP="008C4235">
      <w:pPr>
        <w:autoSpaceDE w:val="0"/>
        <w:autoSpaceDN w:val="0"/>
        <w:adjustRightInd w:val="0"/>
        <w:jc w:val="both"/>
        <w:rPr>
          <w:rFonts w:cs="Arial"/>
          <w:color w:val="000000"/>
          <w:szCs w:val="22"/>
        </w:rPr>
      </w:pPr>
      <w:r w:rsidRPr="009E661E">
        <w:rPr>
          <w:rFonts w:cs="Arial"/>
          <w:color w:val="000000"/>
          <w:szCs w:val="22"/>
        </w:rPr>
        <w:t xml:space="preserve">Le non-affermissement de la </w:t>
      </w:r>
      <w:r>
        <w:rPr>
          <w:rFonts w:cs="Arial"/>
          <w:color w:val="000000"/>
          <w:szCs w:val="22"/>
        </w:rPr>
        <w:t xml:space="preserve">ou des </w:t>
      </w:r>
      <w:r w:rsidRPr="009E661E">
        <w:rPr>
          <w:rFonts w:cs="Arial"/>
          <w:color w:val="000000"/>
          <w:szCs w:val="22"/>
        </w:rPr>
        <w:t>tranche</w:t>
      </w:r>
      <w:r>
        <w:rPr>
          <w:rFonts w:cs="Arial"/>
          <w:color w:val="000000"/>
          <w:szCs w:val="22"/>
        </w:rPr>
        <w:t>(s)</w:t>
      </w:r>
      <w:r w:rsidRPr="009E661E">
        <w:rPr>
          <w:rFonts w:cs="Arial"/>
          <w:color w:val="000000"/>
          <w:szCs w:val="22"/>
        </w:rPr>
        <w:t xml:space="preserve"> optionnelle</w:t>
      </w:r>
      <w:r>
        <w:rPr>
          <w:rFonts w:cs="Arial"/>
          <w:color w:val="000000"/>
          <w:szCs w:val="22"/>
        </w:rPr>
        <w:t>(s)</w:t>
      </w:r>
      <w:r w:rsidRPr="009E661E">
        <w:rPr>
          <w:rFonts w:cs="Arial"/>
          <w:color w:val="000000"/>
          <w:szCs w:val="22"/>
        </w:rPr>
        <w:t xml:space="preserve"> ne donne lieu à aucune indemnité au profit du Titulaire.</w:t>
      </w:r>
    </w:p>
    <w:p w14:paraId="4E719CFB" w14:textId="77777777" w:rsidR="00811CB3" w:rsidRPr="00C1260D" w:rsidRDefault="00811CB3" w:rsidP="003C2BF2">
      <w:pPr>
        <w:jc w:val="both"/>
        <w:rPr>
          <w:rFonts w:cs="Arial"/>
          <w:szCs w:val="22"/>
        </w:rPr>
      </w:pPr>
    </w:p>
    <w:p w14:paraId="77A025F1" w14:textId="77777777" w:rsidR="00E71F75" w:rsidRPr="00C1260D" w:rsidRDefault="00E71F75" w:rsidP="003C2BF2">
      <w:pPr>
        <w:jc w:val="both"/>
        <w:rPr>
          <w:rFonts w:cs="Arial"/>
          <w:szCs w:val="22"/>
        </w:rPr>
      </w:pPr>
    </w:p>
    <w:p w14:paraId="55DC89CF" w14:textId="77777777" w:rsidR="00811CB3" w:rsidRPr="00C1260D" w:rsidRDefault="00811CB3" w:rsidP="003C2BF2">
      <w:pPr>
        <w:pStyle w:val="Titre1"/>
        <w:jc w:val="both"/>
      </w:pPr>
      <w:bookmarkStart w:id="9" w:name="_Toc216276906"/>
      <w:r w:rsidRPr="00C1260D">
        <w:t xml:space="preserve">DOCUMENTS APPLICABLES A </w:t>
      </w:r>
      <w:smartTag w:uri="urn:schemas-microsoft-com:office:smarttags" w:element="metricconverter">
        <w:smartTagPr>
          <w:attr w:name="ProductID" w:val="LA CONSULTATION"/>
        </w:smartTagPr>
        <w:r w:rsidRPr="00C1260D">
          <w:t>LA CONSULTATION</w:t>
        </w:r>
      </w:smartTag>
      <w:bookmarkEnd w:id="9"/>
    </w:p>
    <w:p w14:paraId="6E3FB27E" w14:textId="77777777" w:rsidR="00E24D31" w:rsidRPr="00414622" w:rsidRDefault="00E24D31" w:rsidP="003C2BF2">
      <w:pPr>
        <w:pStyle w:val="Titre2"/>
      </w:pPr>
      <w:bookmarkStart w:id="10" w:name="_Toc216276907"/>
      <w:r w:rsidRPr="00414622">
        <w:t>Dispositions générales</w:t>
      </w:r>
      <w:bookmarkEnd w:id="10"/>
    </w:p>
    <w:p w14:paraId="1CAF89E1" w14:textId="77777777" w:rsidR="004A6C53" w:rsidRPr="00C1260D" w:rsidRDefault="004A6C53" w:rsidP="003C2BF2">
      <w:pPr>
        <w:jc w:val="both"/>
        <w:rPr>
          <w:rFonts w:cs="Arial"/>
          <w:szCs w:val="22"/>
        </w:rPr>
      </w:pPr>
      <w:r w:rsidRPr="00C1260D">
        <w:rPr>
          <w:rFonts w:cs="Arial"/>
          <w:szCs w:val="22"/>
        </w:rPr>
        <w:t>L</w:t>
      </w:r>
      <w:r w:rsidR="00996BB8" w:rsidRPr="00C1260D">
        <w:rPr>
          <w:rFonts w:cs="Arial"/>
          <w:szCs w:val="22"/>
        </w:rPr>
        <w:t xml:space="preserve">a </w:t>
      </w:r>
      <w:r w:rsidRPr="00C1260D">
        <w:rPr>
          <w:rFonts w:cs="Arial"/>
          <w:szCs w:val="22"/>
        </w:rPr>
        <w:t>présent</w:t>
      </w:r>
      <w:r w:rsidR="00996BB8" w:rsidRPr="00C1260D">
        <w:rPr>
          <w:rFonts w:cs="Arial"/>
          <w:szCs w:val="22"/>
        </w:rPr>
        <w:t>e</w:t>
      </w:r>
      <w:r w:rsidRPr="00C1260D">
        <w:rPr>
          <w:rFonts w:cs="Arial"/>
          <w:szCs w:val="22"/>
        </w:rPr>
        <w:t xml:space="preserve"> </w:t>
      </w:r>
      <w:r w:rsidR="00996BB8" w:rsidRPr="00C1260D">
        <w:rPr>
          <w:rFonts w:cs="Arial"/>
          <w:szCs w:val="22"/>
        </w:rPr>
        <w:t>procédure</w:t>
      </w:r>
      <w:r w:rsidRPr="00C1260D">
        <w:rPr>
          <w:rFonts w:cs="Arial"/>
          <w:szCs w:val="22"/>
        </w:rPr>
        <w:t xml:space="preserve"> est régi</w:t>
      </w:r>
      <w:r w:rsidR="00996BB8" w:rsidRPr="00C1260D">
        <w:rPr>
          <w:rFonts w:cs="Arial"/>
          <w:szCs w:val="22"/>
        </w:rPr>
        <w:t>e</w:t>
      </w:r>
      <w:r w:rsidRPr="00C1260D">
        <w:rPr>
          <w:rFonts w:cs="Arial"/>
          <w:szCs w:val="22"/>
        </w:rPr>
        <w:t>, par ordre de priorité décroissant, par les documents suivants :</w:t>
      </w:r>
    </w:p>
    <w:p w14:paraId="1090867F" w14:textId="77777777" w:rsidR="00414622" w:rsidRPr="00C1260D" w:rsidRDefault="00414622" w:rsidP="00414622">
      <w:pPr>
        <w:numPr>
          <w:ilvl w:val="0"/>
          <w:numId w:val="12"/>
        </w:numPr>
        <w:jc w:val="both"/>
        <w:rPr>
          <w:rFonts w:cs="Arial"/>
          <w:szCs w:val="22"/>
        </w:rPr>
      </w:pPr>
      <w:r w:rsidRPr="00955FF0">
        <w:rPr>
          <w:rFonts w:cs="Arial"/>
          <w:szCs w:val="22"/>
        </w:rPr>
        <w:t>les prescriptions de Sécurité</w:t>
      </w:r>
      <w:r w:rsidRPr="00C1260D">
        <w:rPr>
          <w:rFonts w:cs="Arial"/>
          <w:szCs w:val="22"/>
        </w:rPr>
        <w:t xml:space="preserve"> et leurs annexes (référentiels correspondants) ;</w:t>
      </w:r>
    </w:p>
    <w:p w14:paraId="138468F1" w14:textId="77777777" w:rsidR="00414622" w:rsidRDefault="00414622" w:rsidP="00414622">
      <w:pPr>
        <w:numPr>
          <w:ilvl w:val="0"/>
          <w:numId w:val="12"/>
        </w:numPr>
        <w:jc w:val="both"/>
        <w:rPr>
          <w:rFonts w:cs="Arial"/>
          <w:szCs w:val="22"/>
        </w:rPr>
      </w:pPr>
      <w:r w:rsidRPr="00C1260D">
        <w:rPr>
          <w:rFonts w:cs="Arial"/>
          <w:szCs w:val="22"/>
        </w:rPr>
        <w:t>les dispositions particulières fixées dans le présent règlement de consultation,</w:t>
      </w:r>
    </w:p>
    <w:p w14:paraId="59BA9EDF" w14:textId="77777777" w:rsidR="00414622" w:rsidRPr="00662559" w:rsidRDefault="00414622" w:rsidP="00414622">
      <w:pPr>
        <w:numPr>
          <w:ilvl w:val="0"/>
          <w:numId w:val="12"/>
        </w:numPr>
        <w:jc w:val="both"/>
        <w:rPr>
          <w:rFonts w:cs="Arial"/>
          <w:szCs w:val="22"/>
        </w:rPr>
      </w:pPr>
      <w:r w:rsidRPr="001D29C0">
        <w:rPr>
          <w:rFonts w:cs="Arial"/>
          <w:szCs w:val="22"/>
        </w:rPr>
        <w:t xml:space="preserve">les </w:t>
      </w:r>
      <w:r w:rsidRPr="00662559">
        <w:rPr>
          <w:rFonts w:cs="Arial"/>
          <w:szCs w:val="22"/>
        </w:rPr>
        <w:t>prescriptions techniques et leurs annexes :</w:t>
      </w:r>
    </w:p>
    <w:p w14:paraId="676DA920" w14:textId="26FBADC3" w:rsidR="00414622" w:rsidRPr="00662559" w:rsidRDefault="00414622" w:rsidP="00414622">
      <w:pPr>
        <w:numPr>
          <w:ilvl w:val="1"/>
          <w:numId w:val="12"/>
        </w:numPr>
        <w:jc w:val="both"/>
        <w:rPr>
          <w:rFonts w:cs="Arial"/>
          <w:szCs w:val="22"/>
        </w:rPr>
      </w:pPr>
      <w:r w:rsidRPr="00662559">
        <w:rPr>
          <w:rFonts w:cs="Arial"/>
          <w:szCs w:val="22"/>
        </w:rPr>
        <w:t>le cahier des charges référencé « </w:t>
      </w:r>
      <w:r w:rsidR="00662559" w:rsidRPr="00662559">
        <w:rPr>
          <w:rFonts w:cs="Arial"/>
          <w:szCs w:val="22"/>
        </w:rPr>
        <w:t>25-09-001959 distribution gaz spéciaux</w:t>
      </w:r>
      <w:r w:rsidRPr="00662559">
        <w:rPr>
          <w:rFonts w:cs="Arial"/>
          <w:szCs w:val="22"/>
        </w:rPr>
        <w:t xml:space="preserve">» en date du </w:t>
      </w:r>
      <w:r w:rsidR="00662559" w:rsidRPr="00662559">
        <w:rPr>
          <w:rFonts w:cs="Arial"/>
          <w:szCs w:val="22"/>
        </w:rPr>
        <w:t>25/11/2025</w:t>
      </w:r>
    </w:p>
    <w:p w14:paraId="74FE21D7" w14:textId="5B34383A" w:rsidR="00414622" w:rsidRPr="00662559" w:rsidRDefault="00414622" w:rsidP="00414622">
      <w:pPr>
        <w:numPr>
          <w:ilvl w:val="1"/>
          <w:numId w:val="12"/>
        </w:numPr>
        <w:jc w:val="both"/>
        <w:rPr>
          <w:rFonts w:cs="Arial"/>
          <w:szCs w:val="22"/>
        </w:rPr>
      </w:pPr>
      <w:r w:rsidRPr="00662559">
        <w:rPr>
          <w:rFonts w:cs="Arial"/>
          <w:szCs w:val="22"/>
        </w:rPr>
        <w:lastRenderedPageBreak/>
        <w:t>le Bordereau de Prix Unitaires référencé « </w:t>
      </w:r>
      <w:r w:rsidR="00662559" w:rsidRPr="00662559">
        <w:rPr>
          <w:rFonts w:cs="Arial"/>
          <w:szCs w:val="22"/>
        </w:rPr>
        <w:t xml:space="preserve">Liste </w:t>
      </w:r>
      <w:proofErr w:type="spellStart"/>
      <w:r w:rsidR="00662559" w:rsidRPr="00662559">
        <w:rPr>
          <w:rFonts w:cs="Arial"/>
          <w:szCs w:val="22"/>
        </w:rPr>
        <w:t>BPU_gaz</w:t>
      </w:r>
      <w:proofErr w:type="spellEnd"/>
      <w:r w:rsidR="00662559" w:rsidRPr="00662559">
        <w:rPr>
          <w:rFonts w:cs="Arial"/>
          <w:szCs w:val="22"/>
        </w:rPr>
        <w:t xml:space="preserve"> </w:t>
      </w:r>
      <w:proofErr w:type="spellStart"/>
      <w:r w:rsidR="00662559" w:rsidRPr="00662559">
        <w:rPr>
          <w:rFonts w:cs="Arial"/>
          <w:szCs w:val="22"/>
        </w:rPr>
        <w:t>speciaux</w:t>
      </w:r>
      <w:proofErr w:type="spellEnd"/>
      <w:r w:rsidR="00662559" w:rsidRPr="00662559">
        <w:rPr>
          <w:rFonts w:cs="Arial"/>
          <w:szCs w:val="22"/>
        </w:rPr>
        <w:t xml:space="preserve"> </w:t>
      </w:r>
      <w:r w:rsidRPr="00662559">
        <w:rPr>
          <w:rFonts w:cs="Arial"/>
          <w:szCs w:val="22"/>
        </w:rPr>
        <w:t xml:space="preserve">» en date du </w:t>
      </w:r>
      <w:r w:rsidR="00662559" w:rsidRPr="00662559">
        <w:rPr>
          <w:rFonts w:cs="Arial"/>
          <w:szCs w:val="22"/>
        </w:rPr>
        <w:t>03/12/2025</w:t>
      </w:r>
      <w:r w:rsidRPr="00662559">
        <w:rPr>
          <w:rFonts w:cs="Arial"/>
          <w:szCs w:val="22"/>
        </w:rPr>
        <w:t>,</w:t>
      </w:r>
    </w:p>
    <w:p w14:paraId="5465208D" w14:textId="5CAF398F" w:rsidR="00414622" w:rsidRPr="00215A1E" w:rsidRDefault="00414622" w:rsidP="00414622">
      <w:pPr>
        <w:numPr>
          <w:ilvl w:val="0"/>
          <w:numId w:val="12"/>
        </w:numPr>
        <w:jc w:val="both"/>
        <w:rPr>
          <w:rFonts w:cs="Arial"/>
          <w:szCs w:val="22"/>
        </w:rPr>
      </w:pPr>
      <w:r w:rsidRPr="00C1260D">
        <w:rPr>
          <w:rFonts w:cs="Arial"/>
          <w:szCs w:val="22"/>
        </w:rPr>
        <w:t xml:space="preserve">le projet de marché </w:t>
      </w:r>
      <w:r w:rsidRPr="00215A1E">
        <w:rPr>
          <w:rFonts w:cs="Arial"/>
          <w:szCs w:val="22"/>
        </w:rPr>
        <w:t xml:space="preserve">référencé </w:t>
      </w:r>
      <w:r w:rsidRPr="00395ED2">
        <w:rPr>
          <w:rFonts w:cs="Arial"/>
          <w:szCs w:val="22"/>
        </w:rPr>
        <w:t>« </w:t>
      </w:r>
      <w:r w:rsidR="00395ED2" w:rsidRPr="00395ED2">
        <w:rPr>
          <w:rFonts w:cs="Arial"/>
          <w:szCs w:val="22"/>
        </w:rPr>
        <w:t>B24-00732</w:t>
      </w:r>
      <w:r w:rsidRPr="00395ED2">
        <w:rPr>
          <w:rFonts w:cs="Arial"/>
          <w:szCs w:val="22"/>
        </w:rPr>
        <w:t>-ES PM </w:t>
      </w:r>
      <w:r w:rsidRPr="00215A1E">
        <w:rPr>
          <w:rFonts w:cs="Arial"/>
          <w:szCs w:val="22"/>
        </w:rPr>
        <w:t>»</w:t>
      </w:r>
    </w:p>
    <w:p w14:paraId="469EAD58" w14:textId="77777777" w:rsidR="00414622" w:rsidRPr="00C1260D" w:rsidRDefault="00414622" w:rsidP="00414622">
      <w:pPr>
        <w:numPr>
          <w:ilvl w:val="0"/>
          <w:numId w:val="12"/>
        </w:numPr>
        <w:jc w:val="both"/>
        <w:rPr>
          <w:rFonts w:cs="Arial"/>
          <w:szCs w:val="22"/>
        </w:rPr>
      </w:pPr>
      <w:r w:rsidRPr="00215A1E">
        <w:rPr>
          <w:rFonts w:cs="Arial"/>
          <w:szCs w:val="22"/>
        </w:rPr>
        <w:t>les règles applicables aux Entreprises Extérieures (</w:t>
      </w:r>
      <w:r w:rsidRPr="00C1260D">
        <w:rPr>
          <w:rFonts w:cs="Arial"/>
          <w:szCs w:val="22"/>
        </w:rPr>
        <w:t>Titulaires ou sous-traitants de marchés), indice A et le règlement intérieur ;</w:t>
      </w:r>
    </w:p>
    <w:p w14:paraId="506CE6EE" w14:textId="77777777" w:rsidR="00414622" w:rsidRPr="00C1260D" w:rsidRDefault="00414622" w:rsidP="00414622">
      <w:pPr>
        <w:numPr>
          <w:ilvl w:val="0"/>
          <w:numId w:val="12"/>
        </w:numPr>
        <w:jc w:val="both"/>
        <w:rPr>
          <w:rFonts w:cs="Arial"/>
          <w:szCs w:val="22"/>
        </w:rPr>
      </w:pPr>
      <w:r w:rsidRPr="00C1260D">
        <w:rPr>
          <w:rFonts w:cs="Arial"/>
          <w:szCs w:val="22"/>
        </w:rPr>
        <w:t xml:space="preserve">les Conditions Générales d’Achat (CGA) du CEA </w:t>
      </w:r>
      <w:r>
        <w:rPr>
          <w:rFonts w:cs="Arial"/>
          <w:szCs w:val="22"/>
        </w:rPr>
        <w:t>(édition de janvier 2022)</w:t>
      </w:r>
      <w:r w:rsidRPr="00C1260D" w:rsidDel="00B541AD">
        <w:rPr>
          <w:rFonts w:cs="Arial"/>
          <w:szCs w:val="22"/>
        </w:rPr>
        <w:t xml:space="preserve"> </w:t>
      </w:r>
      <w:r w:rsidRPr="00C1260D">
        <w:rPr>
          <w:rFonts w:cs="Arial"/>
          <w:szCs w:val="22"/>
        </w:rPr>
        <w:t>;</w:t>
      </w:r>
    </w:p>
    <w:p w14:paraId="7CE409C1" w14:textId="77777777" w:rsidR="00414622" w:rsidRPr="00955FF0" w:rsidRDefault="00414622" w:rsidP="00414622">
      <w:pPr>
        <w:numPr>
          <w:ilvl w:val="0"/>
          <w:numId w:val="12"/>
        </w:numPr>
        <w:jc w:val="both"/>
        <w:rPr>
          <w:rFonts w:cs="Arial"/>
          <w:szCs w:val="22"/>
        </w:rPr>
      </w:pPr>
      <w:r w:rsidRPr="00955FF0">
        <w:rPr>
          <w:rFonts w:cs="Arial"/>
          <w:szCs w:val="22"/>
        </w:rPr>
        <w:t xml:space="preserve">le Cahier des Clauses Sociales Particulières (C2SP)  </w:t>
      </w:r>
    </w:p>
    <w:p w14:paraId="53573463" w14:textId="77777777" w:rsidR="00414622" w:rsidRPr="00C1260D" w:rsidRDefault="00414622" w:rsidP="00414622">
      <w:pPr>
        <w:numPr>
          <w:ilvl w:val="0"/>
          <w:numId w:val="12"/>
        </w:numPr>
        <w:jc w:val="both"/>
        <w:rPr>
          <w:rFonts w:cs="Arial"/>
          <w:szCs w:val="22"/>
        </w:rPr>
      </w:pPr>
      <w:r w:rsidRPr="00C1260D">
        <w:rPr>
          <w:rFonts w:cs="Arial"/>
          <w:szCs w:val="22"/>
        </w:rPr>
        <w:t>les documents normatifs (normes, documents techniques unifiés, etc.) ;</w:t>
      </w:r>
    </w:p>
    <w:p w14:paraId="53819CCB" w14:textId="77777777" w:rsidR="00414622" w:rsidRPr="00C1260D" w:rsidRDefault="00414622" w:rsidP="00414622">
      <w:pPr>
        <w:jc w:val="both"/>
        <w:rPr>
          <w:rFonts w:cs="Arial"/>
          <w:szCs w:val="22"/>
        </w:rPr>
      </w:pPr>
    </w:p>
    <w:p w14:paraId="2E6907FD" w14:textId="77777777" w:rsidR="00414622" w:rsidRPr="00C1260D" w:rsidRDefault="00414622" w:rsidP="00414622">
      <w:pPr>
        <w:jc w:val="both"/>
        <w:rPr>
          <w:rFonts w:cs="Arial"/>
          <w:szCs w:val="22"/>
        </w:rPr>
      </w:pPr>
      <w:r w:rsidRPr="00C1260D">
        <w:rPr>
          <w:rFonts w:cs="Arial"/>
          <w:szCs w:val="22"/>
        </w:rPr>
        <w:t>Le soumissionnaire reconnaît expressément avoir pris connaissance de ces documents et les avoir acceptés.</w:t>
      </w:r>
    </w:p>
    <w:p w14:paraId="0E645280" w14:textId="77777777" w:rsidR="00414622" w:rsidRPr="00C1260D" w:rsidRDefault="00414622" w:rsidP="00414622">
      <w:pPr>
        <w:jc w:val="both"/>
        <w:rPr>
          <w:rFonts w:cs="Arial"/>
          <w:szCs w:val="22"/>
        </w:rPr>
      </w:pPr>
      <w:r w:rsidRPr="00C1260D">
        <w:rPr>
          <w:rFonts w:cs="Arial"/>
          <w:szCs w:val="22"/>
        </w:rPr>
        <w:t>Les conditions générales de vente du soumissionnaire, hormis celles issues de dispositions légales impératives, sont inopposables au CEA quelle qu'en soit la forme.</w:t>
      </w:r>
    </w:p>
    <w:p w14:paraId="39BDA6F5" w14:textId="77777777" w:rsidR="00414622" w:rsidRPr="00C1260D" w:rsidRDefault="00414622" w:rsidP="00414622">
      <w:pPr>
        <w:jc w:val="both"/>
        <w:rPr>
          <w:rFonts w:cs="Arial"/>
          <w:szCs w:val="22"/>
        </w:rPr>
      </w:pPr>
    </w:p>
    <w:p w14:paraId="3BBAD028" w14:textId="77777777" w:rsidR="00414622" w:rsidRPr="00C1260D" w:rsidRDefault="00414622" w:rsidP="00414622">
      <w:pPr>
        <w:jc w:val="both"/>
        <w:rPr>
          <w:rFonts w:cs="Arial"/>
          <w:szCs w:val="22"/>
        </w:rPr>
      </w:pPr>
      <w:r w:rsidRPr="00C1260D">
        <w:rPr>
          <w:rFonts w:cs="Arial"/>
          <w:szCs w:val="22"/>
        </w:rPr>
        <w:t xml:space="preserve">Les Conditions Générales d’Achat du CEA </w:t>
      </w:r>
      <w:r>
        <w:rPr>
          <w:rFonts w:cs="Arial"/>
          <w:szCs w:val="22"/>
        </w:rPr>
        <w:t>(édition de janvier 2022)</w:t>
      </w:r>
      <w:r w:rsidRPr="00C1260D" w:rsidDel="00B541AD">
        <w:rPr>
          <w:rFonts w:cs="Arial"/>
          <w:szCs w:val="22"/>
        </w:rPr>
        <w:t xml:space="preserve"> </w:t>
      </w:r>
      <w:r w:rsidRPr="00C1260D">
        <w:rPr>
          <w:rFonts w:cs="Arial"/>
          <w:szCs w:val="22"/>
        </w:rPr>
        <w:t>peuvent être adressées aux soumissionnaires sur simple demande.</w:t>
      </w:r>
    </w:p>
    <w:p w14:paraId="27A4BE4B" w14:textId="77777777" w:rsidR="00E84333" w:rsidRPr="00C1260D" w:rsidRDefault="00E84333" w:rsidP="003C2BF2">
      <w:pPr>
        <w:jc w:val="both"/>
        <w:rPr>
          <w:rFonts w:cs="Arial"/>
          <w:szCs w:val="22"/>
        </w:rPr>
      </w:pPr>
    </w:p>
    <w:p w14:paraId="762508C7" w14:textId="77777777" w:rsidR="00811CB3" w:rsidRPr="00C1260D" w:rsidRDefault="00811CB3" w:rsidP="003C2BF2">
      <w:pPr>
        <w:jc w:val="both"/>
        <w:rPr>
          <w:rFonts w:cs="Arial"/>
          <w:szCs w:val="22"/>
        </w:rPr>
      </w:pPr>
      <w:r w:rsidRPr="00C1260D">
        <w:rPr>
          <w:rFonts w:cs="Arial"/>
          <w:szCs w:val="22"/>
        </w:rPr>
        <w:t>Les annexes suivantes font partie intégrante du présent règlement de consultation :</w:t>
      </w:r>
    </w:p>
    <w:p w14:paraId="05CEA9B7" w14:textId="77777777" w:rsidR="00E71F75" w:rsidRPr="00C1260D" w:rsidRDefault="00E71F75" w:rsidP="003C2BF2">
      <w:pPr>
        <w:numPr>
          <w:ilvl w:val="0"/>
          <w:numId w:val="13"/>
        </w:numPr>
        <w:jc w:val="both"/>
        <w:rPr>
          <w:rFonts w:cs="Arial"/>
          <w:szCs w:val="22"/>
        </w:rPr>
      </w:pPr>
      <w:r w:rsidRPr="00C1260D">
        <w:rPr>
          <w:rFonts w:cs="Arial"/>
          <w:szCs w:val="22"/>
        </w:rPr>
        <w:t xml:space="preserve">Annexe </w:t>
      </w:r>
      <w:r w:rsidR="00E84333" w:rsidRPr="00C1260D">
        <w:rPr>
          <w:rFonts w:cs="Arial"/>
          <w:szCs w:val="22"/>
        </w:rPr>
        <w:t>1</w:t>
      </w:r>
      <w:r w:rsidRPr="00C1260D">
        <w:rPr>
          <w:rFonts w:cs="Arial"/>
          <w:szCs w:val="22"/>
        </w:rPr>
        <w:t xml:space="preserve"> : Dématérialisation de la procédure</w:t>
      </w:r>
    </w:p>
    <w:p w14:paraId="645188DA" w14:textId="77777777" w:rsidR="00E71F75" w:rsidRPr="00414622" w:rsidRDefault="00E71F75" w:rsidP="003C2BF2">
      <w:pPr>
        <w:numPr>
          <w:ilvl w:val="0"/>
          <w:numId w:val="13"/>
        </w:numPr>
        <w:jc w:val="both"/>
        <w:rPr>
          <w:rFonts w:cs="Arial"/>
          <w:szCs w:val="22"/>
        </w:rPr>
      </w:pPr>
      <w:r w:rsidRPr="00C1260D">
        <w:rPr>
          <w:rFonts w:cs="Arial"/>
          <w:szCs w:val="22"/>
        </w:rPr>
        <w:t xml:space="preserve">Annexe </w:t>
      </w:r>
      <w:r w:rsidR="00E84333" w:rsidRPr="00C1260D">
        <w:rPr>
          <w:rFonts w:cs="Arial"/>
          <w:szCs w:val="22"/>
        </w:rPr>
        <w:t>2</w:t>
      </w:r>
      <w:r w:rsidRPr="00C1260D">
        <w:rPr>
          <w:rFonts w:cs="Arial"/>
          <w:szCs w:val="22"/>
        </w:rPr>
        <w:t xml:space="preserve"> : </w:t>
      </w:r>
      <w:r w:rsidRPr="00414622">
        <w:rPr>
          <w:rFonts w:cs="Arial"/>
          <w:szCs w:val="22"/>
        </w:rPr>
        <w:t>Attestation de visite</w:t>
      </w:r>
    </w:p>
    <w:p w14:paraId="26FBF5F4" w14:textId="77777777" w:rsidR="004A6C53" w:rsidRPr="00414622" w:rsidRDefault="00256A24" w:rsidP="003C2BF2">
      <w:pPr>
        <w:numPr>
          <w:ilvl w:val="0"/>
          <w:numId w:val="13"/>
        </w:numPr>
        <w:jc w:val="both"/>
        <w:rPr>
          <w:rFonts w:cs="Arial"/>
          <w:szCs w:val="22"/>
        </w:rPr>
      </w:pPr>
      <w:r w:rsidRPr="00414622">
        <w:rPr>
          <w:rFonts w:cs="Arial"/>
          <w:szCs w:val="22"/>
        </w:rPr>
        <w:t>Annexe 3</w:t>
      </w:r>
      <w:r w:rsidR="004A6C53" w:rsidRPr="00414622">
        <w:rPr>
          <w:rFonts w:cs="Arial"/>
          <w:szCs w:val="22"/>
        </w:rPr>
        <w:t xml:space="preserve">: Règles applicables aux Entreprises Extérieures </w:t>
      </w:r>
      <w:r w:rsidR="0082645E" w:rsidRPr="00414622">
        <w:rPr>
          <w:rFonts w:cs="Arial"/>
          <w:szCs w:val="22"/>
        </w:rPr>
        <w:t>(Titulaires ou sous-traitants de marchés)</w:t>
      </w:r>
    </w:p>
    <w:p w14:paraId="2B17548E" w14:textId="77777777" w:rsidR="00B642E2" w:rsidRPr="00414622" w:rsidRDefault="00E84333" w:rsidP="003C2BF2">
      <w:pPr>
        <w:numPr>
          <w:ilvl w:val="0"/>
          <w:numId w:val="13"/>
        </w:numPr>
        <w:jc w:val="both"/>
        <w:rPr>
          <w:rFonts w:cs="Arial"/>
          <w:szCs w:val="22"/>
        </w:rPr>
      </w:pPr>
      <w:r w:rsidRPr="00414622">
        <w:rPr>
          <w:rFonts w:cs="Arial"/>
          <w:szCs w:val="22"/>
        </w:rPr>
        <w:t xml:space="preserve">Annexe </w:t>
      </w:r>
      <w:r w:rsidR="00256A24" w:rsidRPr="00414622">
        <w:rPr>
          <w:rFonts w:cs="Arial"/>
          <w:szCs w:val="22"/>
        </w:rPr>
        <w:t>4</w:t>
      </w:r>
      <w:r w:rsidR="00B642E2" w:rsidRPr="00414622">
        <w:rPr>
          <w:rFonts w:cs="Arial"/>
          <w:szCs w:val="22"/>
        </w:rPr>
        <w:t> : le Cahier des Clauses Sociales Particulières (C2SP)</w:t>
      </w:r>
    </w:p>
    <w:p w14:paraId="3D2C2CE8" w14:textId="04FD7B0A" w:rsidR="00256A24" w:rsidRPr="00414622" w:rsidRDefault="00256A24" w:rsidP="003C2BF2">
      <w:pPr>
        <w:numPr>
          <w:ilvl w:val="0"/>
          <w:numId w:val="13"/>
        </w:numPr>
        <w:jc w:val="both"/>
        <w:rPr>
          <w:rFonts w:cs="Arial"/>
          <w:szCs w:val="22"/>
        </w:rPr>
      </w:pPr>
      <w:r w:rsidRPr="00414622">
        <w:rPr>
          <w:rFonts w:cs="Arial"/>
          <w:szCs w:val="22"/>
        </w:rPr>
        <w:t xml:space="preserve">Annexe </w:t>
      </w:r>
      <w:r w:rsidR="001D611F" w:rsidRPr="00414622">
        <w:rPr>
          <w:rFonts w:cs="Arial"/>
          <w:szCs w:val="22"/>
        </w:rPr>
        <w:t xml:space="preserve">5 </w:t>
      </w:r>
      <w:r w:rsidRPr="00414622">
        <w:rPr>
          <w:rFonts w:cs="Arial"/>
          <w:szCs w:val="22"/>
        </w:rPr>
        <w:t>: Tableaux de décomposition de prix</w:t>
      </w:r>
    </w:p>
    <w:p w14:paraId="62C38EF4" w14:textId="221BD86E" w:rsidR="00BF0B28" w:rsidRDefault="00BF0B28" w:rsidP="00BF0B28">
      <w:pPr>
        <w:numPr>
          <w:ilvl w:val="0"/>
          <w:numId w:val="13"/>
        </w:numPr>
        <w:jc w:val="both"/>
        <w:rPr>
          <w:ins w:id="11" w:author="YHUEL Steven" w:date="2025-12-10T10:21:00Z"/>
          <w:rFonts w:cs="Arial"/>
          <w:szCs w:val="22"/>
        </w:rPr>
      </w:pPr>
      <w:r w:rsidRPr="00414622">
        <w:rPr>
          <w:rFonts w:cs="Arial"/>
          <w:szCs w:val="22"/>
        </w:rPr>
        <w:t xml:space="preserve">Annexe </w:t>
      </w:r>
      <w:r w:rsidR="001D611F" w:rsidRPr="00414622">
        <w:rPr>
          <w:rFonts w:cs="Arial"/>
          <w:szCs w:val="22"/>
        </w:rPr>
        <w:t>6 </w:t>
      </w:r>
      <w:r w:rsidRPr="00414622">
        <w:rPr>
          <w:rFonts w:cs="Arial"/>
          <w:szCs w:val="22"/>
        </w:rPr>
        <w:t>: Accidents du travail au cours des trois dernières années</w:t>
      </w:r>
    </w:p>
    <w:p w14:paraId="214AC689" w14:textId="77777777" w:rsidR="008C4235" w:rsidRPr="00414622" w:rsidRDefault="008C4235" w:rsidP="007E4030">
      <w:pPr>
        <w:jc w:val="both"/>
        <w:rPr>
          <w:rFonts w:cs="Arial"/>
          <w:szCs w:val="22"/>
        </w:rPr>
      </w:pPr>
    </w:p>
    <w:p w14:paraId="4719920E" w14:textId="77777777" w:rsidR="00811CB3" w:rsidRPr="00C1260D" w:rsidRDefault="00811CB3" w:rsidP="003C2BF2">
      <w:pPr>
        <w:pStyle w:val="Titre1"/>
        <w:jc w:val="both"/>
      </w:pPr>
      <w:bookmarkStart w:id="12" w:name="_Toc216276908"/>
      <w:r w:rsidRPr="00C1260D">
        <w:t xml:space="preserve">CONDITIONS DE </w:t>
      </w:r>
      <w:r w:rsidR="00996BB8" w:rsidRPr="00C1260D">
        <w:t>LA CONSULTATION</w:t>
      </w:r>
      <w:bookmarkEnd w:id="12"/>
    </w:p>
    <w:p w14:paraId="491D2522" w14:textId="77777777" w:rsidR="00811CB3" w:rsidRPr="00C1260D" w:rsidRDefault="00811CB3" w:rsidP="003C2BF2">
      <w:pPr>
        <w:pStyle w:val="Titre2"/>
      </w:pPr>
      <w:bookmarkStart w:id="13" w:name="_Toc216276909"/>
      <w:r w:rsidRPr="00C1260D">
        <w:t>Procédure</w:t>
      </w:r>
      <w:bookmarkEnd w:id="13"/>
    </w:p>
    <w:p w14:paraId="7E265ACC" w14:textId="77777777" w:rsidR="00811CB3" w:rsidRPr="00C1260D" w:rsidRDefault="00811CB3" w:rsidP="003C2BF2">
      <w:pPr>
        <w:pStyle w:val="Titre3"/>
      </w:pPr>
      <w:r w:rsidRPr="00C1260D">
        <w:t xml:space="preserve"> </w:t>
      </w:r>
      <w:bookmarkStart w:id="14" w:name="_Toc216276910"/>
      <w:r w:rsidRPr="00C1260D">
        <w:t>Généralités</w:t>
      </w:r>
      <w:bookmarkEnd w:id="14"/>
    </w:p>
    <w:p w14:paraId="01F2D4FB" w14:textId="3994B626" w:rsidR="001F5BCA" w:rsidRPr="001F5BCA" w:rsidRDefault="00256A24" w:rsidP="003C2BF2">
      <w:pPr>
        <w:jc w:val="both"/>
        <w:rPr>
          <w:rFonts w:cs="Arial"/>
          <w:szCs w:val="22"/>
        </w:rPr>
      </w:pPr>
      <w:r w:rsidRPr="00C1260D">
        <w:rPr>
          <w:rFonts w:cs="Arial"/>
          <w:szCs w:val="22"/>
        </w:rPr>
        <w:t>La procédure retenue est une</w:t>
      </w:r>
      <w:r w:rsidR="00B52CC3" w:rsidRPr="00C1260D">
        <w:rPr>
          <w:rFonts w:cs="Arial"/>
          <w:szCs w:val="22"/>
        </w:rPr>
        <w:t xml:space="preserve"> </w:t>
      </w:r>
      <w:r w:rsidR="00B52CC3" w:rsidRPr="001F5BCA">
        <w:rPr>
          <w:rFonts w:cs="Arial"/>
          <w:szCs w:val="22"/>
        </w:rPr>
        <w:t xml:space="preserve">procédure </w:t>
      </w:r>
      <w:r w:rsidR="0075500E" w:rsidRPr="001F5BCA">
        <w:rPr>
          <w:rFonts w:cs="Arial"/>
          <w:szCs w:val="22"/>
        </w:rPr>
        <w:t>adaptée</w:t>
      </w:r>
      <w:r w:rsidR="001F5BCA" w:rsidRPr="001F5BCA">
        <w:rPr>
          <w:rFonts w:cs="Arial"/>
          <w:szCs w:val="22"/>
        </w:rPr>
        <w:t xml:space="preserve"> ouverte</w:t>
      </w:r>
      <w:r w:rsidR="001F5BCA">
        <w:rPr>
          <w:rFonts w:cs="Arial"/>
          <w:szCs w:val="22"/>
        </w:rPr>
        <w:t>.</w:t>
      </w:r>
    </w:p>
    <w:p w14:paraId="7F7F3CB7" w14:textId="77777777" w:rsidR="00FA54C6" w:rsidRPr="00C1260D" w:rsidRDefault="00FA54C6" w:rsidP="003C2BF2">
      <w:pPr>
        <w:jc w:val="both"/>
        <w:rPr>
          <w:rFonts w:cs="Arial"/>
          <w:szCs w:val="22"/>
        </w:rPr>
      </w:pPr>
    </w:p>
    <w:p w14:paraId="0DECDFFF" w14:textId="77777777" w:rsidR="00811CB3" w:rsidRPr="00C1260D" w:rsidRDefault="00811CB3" w:rsidP="003C2BF2">
      <w:pPr>
        <w:jc w:val="both"/>
        <w:rPr>
          <w:rFonts w:cs="Arial"/>
          <w:szCs w:val="22"/>
        </w:rPr>
      </w:pPr>
      <w:r w:rsidRPr="00C1260D">
        <w:rPr>
          <w:rFonts w:cs="Arial"/>
          <w:szCs w:val="22"/>
        </w:rPr>
        <w:t>La participation des candidats à la présente consultation emporte leur pleine acceptation sur cette procédure.</w:t>
      </w:r>
    </w:p>
    <w:p w14:paraId="3DBBEE42" w14:textId="77777777" w:rsidR="0046167A" w:rsidRPr="00C1260D" w:rsidRDefault="0046167A" w:rsidP="003C2BF2">
      <w:pPr>
        <w:jc w:val="both"/>
        <w:rPr>
          <w:rFonts w:cs="Arial"/>
          <w:szCs w:val="22"/>
        </w:rPr>
      </w:pPr>
    </w:p>
    <w:p w14:paraId="6DB023EE" w14:textId="77777777" w:rsidR="00140E32" w:rsidRPr="00C1260D" w:rsidRDefault="00140E32" w:rsidP="003C2BF2">
      <w:pPr>
        <w:jc w:val="both"/>
        <w:rPr>
          <w:rFonts w:cs="Arial"/>
          <w:szCs w:val="22"/>
        </w:rPr>
      </w:pPr>
      <w:r w:rsidRPr="00C1260D">
        <w:rPr>
          <w:rFonts w:cs="Arial"/>
          <w:szCs w:val="22"/>
        </w:rPr>
        <w:t>Votre entreprise n’aura droit à aucune indemnité pour les études et frais divers qu’elle aura engagés pour la préparation de l’offre.</w:t>
      </w:r>
    </w:p>
    <w:p w14:paraId="6C022D07" w14:textId="77777777" w:rsidR="00811CB3" w:rsidRPr="00C1260D" w:rsidRDefault="00811CB3" w:rsidP="003C2BF2">
      <w:pPr>
        <w:jc w:val="both"/>
        <w:rPr>
          <w:rFonts w:cs="Arial"/>
          <w:szCs w:val="22"/>
        </w:rPr>
      </w:pPr>
    </w:p>
    <w:p w14:paraId="2A86617A" w14:textId="77777777" w:rsidR="00A64835" w:rsidRPr="00C1260D" w:rsidRDefault="00A64835" w:rsidP="003C2BF2">
      <w:pPr>
        <w:jc w:val="both"/>
        <w:rPr>
          <w:rFonts w:cs="Arial"/>
          <w:szCs w:val="22"/>
        </w:rPr>
      </w:pPr>
      <w:r w:rsidRPr="00C1260D">
        <w:rPr>
          <w:rFonts w:cs="Arial"/>
          <w:szCs w:val="22"/>
        </w:rPr>
        <w:t>Sans que sa responsabilité ne puisse être engagée, le CEA se réserve la possibilité :</w:t>
      </w:r>
    </w:p>
    <w:p w14:paraId="00564996" w14:textId="29AF5555" w:rsidR="00A64835" w:rsidRPr="00C1260D" w:rsidRDefault="00A64835" w:rsidP="003C2BF2">
      <w:pPr>
        <w:numPr>
          <w:ilvl w:val="0"/>
          <w:numId w:val="14"/>
        </w:numPr>
        <w:jc w:val="both"/>
        <w:rPr>
          <w:rFonts w:cs="Arial"/>
          <w:szCs w:val="22"/>
        </w:rPr>
      </w:pPr>
      <w:r w:rsidRPr="00C1260D">
        <w:rPr>
          <w:rFonts w:cs="Arial"/>
          <w:szCs w:val="22"/>
        </w:rPr>
        <w:t xml:space="preserve">de déclarer infructueuse la consultation s’il n’a obtenu aucune offre ou </w:t>
      </w:r>
      <w:r w:rsidR="00970FD5" w:rsidRPr="00C1260D">
        <w:rPr>
          <w:rFonts w:cs="Arial"/>
          <w:szCs w:val="22"/>
        </w:rPr>
        <w:t xml:space="preserve">uniquement des </w:t>
      </w:r>
      <w:r w:rsidRPr="00C1260D">
        <w:rPr>
          <w:rFonts w:cs="Arial"/>
          <w:szCs w:val="22"/>
        </w:rPr>
        <w:t>offre</w:t>
      </w:r>
      <w:r w:rsidR="00970FD5" w:rsidRPr="00C1260D">
        <w:rPr>
          <w:rFonts w:cs="Arial"/>
          <w:szCs w:val="22"/>
        </w:rPr>
        <w:t xml:space="preserve">s irrégulières, inacceptables ou inappropriées </w:t>
      </w:r>
      <w:r w:rsidRPr="00C1260D">
        <w:rPr>
          <w:rFonts w:cs="Arial"/>
          <w:szCs w:val="22"/>
        </w:rPr>
        <w:t>au sens</w:t>
      </w:r>
      <w:r w:rsidR="000640FB">
        <w:rPr>
          <w:rFonts w:cs="Arial"/>
          <w:szCs w:val="22"/>
        </w:rPr>
        <w:t xml:space="preserve"> des articles</w:t>
      </w:r>
      <w:r w:rsidR="00535BF7">
        <w:rPr>
          <w:rFonts w:cs="Arial"/>
          <w:szCs w:val="22"/>
        </w:rPr>
        <w:t xml:space="preserve"> L2152-2 à L</w:t>
      </w:r>
      <w:r w:rsidR="000640FB">
        <w:rPr>
          <w:rFonts w:cs="Arial"/>
          <w:szCs w:val="22"/>
        </w:rPr>
        <w:t>2152-4 du Code de la commande publique</w:t>
      </w:r>
      <w:r w:rsidRPr="00C1260D">
        <w:rPr>
          <w:rFonts w:cs="Arial"/>
          <w:szCs w:val="22"/>
        </w:rPr>
        <w:t>,</w:t>
      </w:r>
    </w:p>
    <w:p w14:paraId="09519ED1" w14:textId="77777777" w:rsidR="00A64835" w:rsidRPr="00C1260D" w:rsidRDefault="00A64835" w:rsidP="003C2BF2">
      <w:pPr>
        <w:numPr>
          <w:ilvl w:val="0"/>
          <w:numId w:val="14"/>
        </w:numPr>
        <w:jc w:val="both"/>
        <w:rPr>
          <w:rFonts w:cs="Arial"/>
          <w:szCs w:val="22"/>
        </w:rPr>
      </w:pPr>
      <w:r w:rsidRPr="00C1260D">
        <w:rPr>
          <w:rFonts w:cs="Arial"/>
          <w:szCs w:val="22"/>
        </w:rPr>
        <w:t>de ne pas donner suite à la consultation,</w:t>
      </w:r>
    </w:p>
    <w:p w14:paraId="1B46688F" w14:textId="77777777" w:rsidR="00A64835" w:rsidRPr="00C1260D" w:rsidRDefault="00A64835" w:rsidP="003C2BF2">
      <w:pPr>
        <w:numPr>
          <w:ilvl w:val="0"/>
          <w:numId w:val="14"/>
        </w:numPr>
        <w:jc w:val="both"/>
        <w:rPr>
          <w:rFonts w:cs="Arial"/>
          <w:szCs w:val="22"/>
        </w:rPr>
      </w:pPr>
      <w:r w:rsidRPr="00C1260D">
        <w:rPr>
          <w:rFonts w:cs="Arial"/>
          <w:szCs w:val="22"/>
        </w:rPr>
        <w:t xml:space="preserve">de ne pas donner suite au projet après le dépouillement des offres dont il garantit le caractère confidentiel en toute hypothèse. </w:t>
      </w:r>
    </w:p>
    <w:p w14:paraId="7725F361" w14:textId="77777777" w:rsidR="005C60A7" w:rsidRPr="00C1260D" w:rsidRDefault="005C60A7" w:rsidP="003C2BF2">
      <w:pPr>
        <w:jc w:val="both"/>
        <w:rPr>
          <w:rFonts w:cs="Arial"/>
          <w:szCs w:val="22"/>
        </w:rPr>
      </w:pPr>
    </w:p>
    <w:p w14:paraId="05F6BF19" w14:textId="45DFCA44" w:rsidR="00E71F75" w:rsidRPr="00C1260D" w:rsidRDefault="00811CB3" w:rsidP="003C2BF2">
      <w:pPr>
        <w:jc w:val="both"/>
        <w:rPr>
          <w:rFonts w:cs="Arial"/>
          <w:szCs w:val="22"/>
        </w:rPr>
      </w:pPr>
      <w:r w:rsidRPr="00C1260D">
        <w:rPr>
          <w:rFonts w:cs="Arial"/>
          <w:szCs w:val="22"/>
        </w:rPr>
        <w:t xml:space="preserve">Le CEA se réserve le droit d’apporter, </w:t>
      </w:r>
      <w:r w:rsidRPr="00662559">
        <w:rPr>
          <w:rFonts w:cs="Arial"/>
          <w:b/>
          <w:bCs/>
          <w:szCs w:val="22"/>
        </w:rPr>
        <w:t xml:space="preserve">au plus tard </w:t>
      </w:r>
      <w:r w:rsidR="00662559" w:rsidRPr="00662559">
        <w:rPr>
          <w:rFonts w:cs="Arial"/>
          <w:b/>
          <w:bCs/>
          <w:szCs w:val="22"/>
        </w:rPr>
        <w:t>le 1</w:t>
      </w:r>
      <w:r w:rsidR="00662559">
        <w:rPr>
          <w:rFonts w:cs="Arial"/>
          <w:b/>
          <w:bCs/>
          <w:szCs w:val="22"/>
        </w:rPr>
        <w:t>7</w:t>
      </w:r>
      <w:r w:rsidR="00662559" w:rsidRPr="00662559">
        <w:rPr>
          <w:rFonts w:cs="Arial"/>
          <w:b/>
          <w:bCs/>
          <w:szCs w:val="22"/>
        </w:rPr>
        <w:t xml:space="preserve"> février 2026</w:t>
      </w:r>
      <w:r w:rsidRPr="00C1260D">
        <w:rPr>
          <w:rFonts w:cs="Arial"/>
          <w:szCs w:val="22"/>
        </w:rPr>
        <w:t xml:space="preserve">, des modifications de détail au dossier de consultation. </w:t>
      </w:r>
    </w:p>
    <w:p w14:paraId="660DDEB2" w14:textId="77777777" w:rsidR="00E71F75" w:rsidRPr="00C1260D" w:rsidRDefault="00811CB3" w:rsidP="003C2BF2">
      <w:pPr>
        <w:jc w:val="both"/>
        <w:rPr>
          <w:rFonts w:cs="Arial"/>
          <w:szCs w:val="22"/>
        </w:rPr>
      </w:pPr>
      <w:r w:rsidRPr="00C1260D">
        <w:rPr>
          <w:rFonts w:cs="Arial"/>
          <w:szCs w:val="22"/>
        </w:rPr>
        <w:t xml:space="preserve">Les </w:t>
      </w:r>
      <w:r w:rsidR="00256A24" w:rsidRPr="00C1260D">
        <w:rPr>
          <w:rFonts w:cs="Arial"/>
          <w:szCs w:val="22"/>
        </w:rPr>
        <w:t xml:space="preserve">soumissionnaires </w:t>
      </w:r>
      <w:r w:rsidRPr="00C1260D">
        <w:rPr>
          <w:rFonts w:cs="Arial"/>
          <w:szCs w:val="22"/>
        </w:rPr>
        <w:t>d</w:t>
      </w:r>
      <w:r w:rsidR="00E71F75" w:rsidRPr="00C1260D">
        <w:rPr>
          <w:rFonts w:cs="Arial"/>
          <w:szCs w:val="22"/>
        </w:rPr>
        <w:t>oive</w:t>
      </w:r>
      <w:r w:rsidRPr="00C1260D">
        <w:rPr>
          <w:rFonts w:cs="Arial"/>
          <w:szCs w:val="22"/>
        </w:rPr>
        <w:t xml:space="preserve">nt alors répondre sur la base du dossier de consultation modifié, sans pouvoir n’élever aucune réclamation à ce sujet. </w:t>
      </w:r>
    </w:p>
    <w:p w14:paraId="3D2550D8" w14:textId="77777777" w:rsidR="00E71F75" w:rsidRPr="00C1260D" w:rsidRDefault="00E71F75" w:rsidP="003C2BF2">
      <w:pPr>
        <w:jc w:val="both"/>
        <w:rPr>
          <w:rFonts w:cs="Arial"/>
          <w:szCs w:val="22"/>
        </w:rPr>
      </w:pPr>
    </w:p>
    <w:p w14:paraId="5B9B43D0" w14:textId="77777777" w:rsidR="00811CB3" w:rsidRPr="00C1260D" w:rsidRDefault="00811CB3" w:rsidP="003C2BF2">
      <w:pPr>
        <w:jc w:val="both"/>
        <w:rPr>
          <w:rFonts w:cs="Arial"/>
          <w:szCs w:val="22"/>
        </w:rPr>
      </w:pPr>
      <w:r w:rsidRPr="00C1260D">
        <w:rPr>
          <w:rFonts w:cs="Arial"/>
          <w:szCs w:val="22"/>
        </w:rPr>
        <w:t>Si pendant l’étude du dossier par les soumissionnaires, la date limite de remise des offres était reportée, la disposition précédente serait applicable en fonction de cette nouvelle date.</w:t>
      </w:r>
    </w:p>
    <w:p w14:paraId="6E855821" w14:textId="77777777" w:rsidR="00E71F75" w:rsidRPr="00C1260D" w:rsidRDefault="00E71F75" w:rsidP="003C2BF2">
      <w:pPr>
        <w:jc w:val="both"/>
        <w:rPr>
          <w:rFonts w:cs="Arial"/>
          <w:szCs w:val="22"/>
        </w:rPr>
      </w:pPr>
    </w:p>
    <w:p w14:paraId="77ED910D" w14:textId="36B10AFC" w:rsidR="00811CB3" w:rsidRPr="00C1260D" w:rsidRDefault="00811CB3" w:rsidP="003C2BF2">
      <w:pPr>
        <w:jc w:val="both"/>
        <w:rPr>
          <w:rFonts w:cs="Arial"/>
          <w:szCs w:val="22"/>
        </w:rPr>
      </w:pPr>
      <w:r w:rsidRPr="00C1260D">
        <w:rPr>
          <w:rFonts w:cs="Arial"/>
          <w:szCs w:val="22"/>
        </w:rPr>
        <w:t xml:space="preserve">Les conditions d’exécution du marché CEA et les différentes dispositions applicables font l’objet d’un projet de marché joint au dossier de consultation. Ledit projet, dont les dispositions financières seront à préciser, correspond au document qui sera proposé à </w:t>
      </w:r>
      <w:r w:rsidRPr="00C1260D">
        <w:rPr>
          <w:rFonts w:cs="Arial"/>
          <w:szCs w:val="22"/>
        </w:rPr>
        <w:lastRenderedPageBreak/>
        <w:t>la signature de l’entreprise retenue, sous réserve de modifications mineures de mise au point du marché.</w:t>
      </w:r>
    </w:p>
    <w:p w14:paraId="5C3010CA" w14:textId="77777777" w:rsidR="00970FD5" w:rsidRPr="00C1260D" w:rsidRDefault="00970FD5" w:rsidP="003C2BF2">
      <w:pPr>
        <w:jc w:val="both"/>
        <w:rPr>
          <w:rFonts w:cs="Arial"/>
          <w:szCs w:val="22"/>
        </w:rPr>
      </w:pPr>
    </w:p>
    <w:p w14:paraId="6FE285EC" w14:textId="77777777" w:rsidR="00481CFF" w:rsidRPr="00C1260D" w:rsidRDefault="00481CFF" w:rsidP="003C2BF2">
      <w:pPr>
        <w:pStyle w:val="Titre3"/>
      </w:pPr>
      <w:bookmarkStart w:id="15" w:name="_Toc158019220"/>
      <w:bookmarkStart w:id="16" w:name="_Toc216276911"/>
      <w:r w:rsidRPr="00C1260D">
        <w:t>Groupement momentané d’entreprises</w:t>
      </w:r>
      <w:bookmarkEnd w:id="15"/>
      <w:bookmarkEnd w:id="16"/>
    </w:p>
    <w:p w14:paraId="2D83987D" w14:textId="77777777" w:rsidR="00173BD7" w:rsidRPr="00C1260D" w:rsidRDefault="00173BD7" w:rsidP="00970FD5">
      <w:pPr>
        <w:jc w:val="both"/>
        <w:rPr>
          <w:rFonts w:cs="Arial"/>
          <w:szCs w:val="22"/>
        </w:rPr>
      </w:pPr>
      <w:r w:rsidRPr="00C1260D">
        <w:rPr>
          <w:rFonts w:cs="Arial"/>
          <w:szCs w:val="22"/>
        </w:rPr>
        <w:t xml:space="preserve">En cas de groupement momentané d’entreprises, celui-ci peut être solidaire ou conjoint. </w:t>
      </w:r>
    </w:p>
    <w:p w14:paraId="7CF0BFA8" w14:textId="2C7DBFEA" w:rsidR="00970FD5" w:rsidRPr="00C1260D" w:rsidRDefault="00173BD7" w:rsidP="00970FD5">
      <w:pPr>
        <w:jc w:val="both"/>
        <w:rPr>
          <w:rFonts w:cs="Arial"/>
          <w:szCs w:val="22"/>
        </w:rPr>
      </w:pPr>
      <w:r w:rsidRPr="00C1260D">
        <w:rPr>
          <w:rFonts w:cs="Arial"/>
          <w:szCs w:val="22"/>
        </w:rPr>
        <w:t>Si l</w:t>
      </w:r>
      <w:r w:rsidR="00970FD5" w:rsidRPr="00C1260D">
        <w:rPr>
          <w:rFonts w:cs="Arial"/>
          <w:szCs w:val="22"/>
        </w:rPr>
        <w:t>e groupement</w:t>
      </w:r>
      <w:r w:rsidRPr="00C1260D">
        <w:rPr>
          <w:rFonts w:cs="Arial"/>
          <w:szCs w:val="22"/>
        </w:rPr>
        <w:t xml:space="preserve"> est</w:t>
      </w:r>
      <w:r w:rsidR="00970FD5" w:rsidRPr="00C1260D">
        <w:rPr>
          <w:rFonts w:cs="Arial"/>
          <w:szCs w:val="22"/>
        </w:rPr>
        <w:t xml:space="preserve"> conjoint, le mandataire doit être solidaire de ses cotraitants.</w:t>
      </w:r>
    </w:p>
    <w:p w14:paraId="13FDD049" w14:textId="77777777" w:rsidR="00173BD7" w:rsidRPr="00C1260D" w:rsidRDefault="00173BD7" w:rsidP="00970FD5">
      <w:pPr>
        <w:jc w:val="both"/>
        <w:rPr>
          <w:rFonts w:cs="Arial"/>
          <w:szCs w:val="22"/>
        </w:rPr>
      </w:pPr>
    </w:p>
    <w:p w14:paraId="3AF597CD" w14:textId="77777777" w:rsidR="00970FD5" w:rsidRPr="00C1260D" w:rsidRDefault="00970FD5" w:rsidP="00970FD5">
      <w:pPr>
        <w:jc w:val="both"/>
        <w:rPr>
          <w:rFonts w:cs="Arial"/>
          <w:szCs w:val="22"/>
        </w:rPr>
      </w:pPr>
      <w:r w:rsidRPr="00C1260D">
        <w:rPr>
          <w:rFonts w:cs="Arial"/>
          <w:szCs w:val="22"/>
        </w:rPr>
        <w:t>Il est interdit de cumuler les candidatures :</w:t>
      </w:r>
    </w:p>
    <w:p w14:paraId="7ACD7267" w14:textId="77777777" w:rsidR="00970FD5" w:rsidRPr="00C1260D" w:rsidRDefault="00970FD5" w:rsidP="00970FD5">
      <w:pPr>
        <w:pStyle w:val="Paragraphedeliste"/>
        <w:numPr>
          <w:ilvl w:val="0"/>
          <w:numId w:val="14"/>
        </w:numPr>
        <w:jc w:val="both"/>
        <w:rPr>
          <w:rFonts w:cs="Arial"/>
          <w:szCs w:val="22"/>
        </w:rPr>
      </w:pPr>
      <w:r w:rsidRPr="00C1260D">
        <w:rPr>
          <w:rFonts w:cs="Arial"/>
          <w:szCs w:val="22"/>
        </w:rPr>
        <w:t>en qualité de candidat individuel et de membre d’un ou plusieurs groupements :</w:t>
      </w:r>
    </w:p>
    <w:p w14:paraId="36AADEF1" w14:textId="77777777" w:rsidR="00970FD5" w:rsidRPr="00C1260D" w:rsidRDefault="00970FD5" w:rsidP="00970FD5">
      <w:pPr>
        <w:pStyle w:val="Paragraphedeliste"/>
        <w:numPr>
          <w:ilvl w:val="0"/>
          <w:numId w:val="14"/>
        </w:numPr>
        <w:jc w:val="both"/>
        <w:rPr>
          <w:rFonts w:cs="Arial"/>
          <w:szCs w:val="22"/>
        </w:rPr>
      </w:pPr>
      <w:r w:rsidRPr="00C1260D">
        <w:rPr>
          <w:rFonts w:cs="Arial"/>
          <w:szCs w:val="22"/>
        </w:rPr>
        <w:t>en qualité de membre de plusieurs groupements.</w:t>
      </w:r>
    </w:p>
    <w:p w14:paraId="461CC33D" w14:textId="77777777" w:rsidR="00970FD5" w:rsidRPr="00C1260D" w:rsidRDefault="00970FD5" w:rsidP="003C2BF2">
      <w:pPr>
        <w:jc w:val="both"/>
        <w:rPr>
          <w:rFonts w:cs="Arial"/>
          <w:color w:val="FF0000"/>
          <w:szCs w:val="22"/>
          <w:highlight w:val="yellow"/>
        </w:rPr>
      </w:pPr>
    </w:p>
    <w:p w14:paraId="51514385" w14:textId="77777777" w:rsidR="00996BB8" w:rsidRPr="00C1260D" w:rsidRDefault="00996BB8" w:rsidP="003C2BF2">
      <w:pPr>
        <w:jc w:val="both"/>
        <w:rPr>
          <w:rFonts w:cs="Arial"/>
          <w:szCs w:val="22"/>
        </w:rPr>
      </w:pPr>
    </w:p>
    <w:p w14:paraId="35982D3E" w14:textId="77777777" w:rsidR="00811CB3" w:rsidRPr="00C1260D" w:rsidRDefault="00811CB3" w:rsidP="003C2BF2">
      <w:pPr>
        <w:pStyle w:val="Titre3"/>
      </w:pPr>
      <w:bookmarkStart w:id="17" w:name="_Toc216276912"/>
      <w:r w:rsidRPr="00C1260D">
        <w:t>Variantes</w:t>
      </w:r>
      <w:bookmarkEnd w:id="17"/>
    </w:p>
    <w:p w14:paraId="2A0C7AE4" w14:textId="77777777" w:rsidR="00061F46" w:rsidRPr="00E42668" w:rsidRDefault="00061F46" w:rsidP="003C2BF2">
      <w:pPr>
        <w:jc w:val="both"/>
        <w:rPr>
          <w:rFonts w:cs="Arial"/>
          <w:szCs w:val="22"/>
        </w:rPr>
      </w:pPr>
      <w:r w:rsidRPr="00C1260D">
        <w:rPr>
          <w:rFonts w:cs="Arial"/>
          <w:szCs w:val="22"/>
        </w:rPr>
        <w:t xml:space="preserve">Les </w:t>
      </w:r>
      <w:r w:rsidRPr="00E42668">
        <w:rPr>
          <w:rFonts w:cs="Arial"/>
          <w:szCs w:val="22"/>
        </w:rPr>
        <w:t>soumissionnaires sont tenus de remettre impérativement une offre conforme au Dossier de Consultation des Entreprises (offre de base).</w:t>
      </w:r>
    </w:p>
    <w:p w14:paraId="3BD34EBA" w14:textId="77777777" w:rsidR="00061F46" w:rsidRPr="00E42668" w:rsidRDefault="00061F46" w:rsidP="003C2BF2">
      <w:pPr>
        <w:jc w:val="both"/>
        <w:rPr>
          <w:rFonts w:cs="Arial"/>
          <w:szCs w:val="22"/>
        </w:rPr>
      </w:pPr>
    </w:p>
    <w:p w14:paraId="347FFD81" w14:textId="77777777" w:rsidR="00061F46" w:rsidRPr="00E42668" w:rsidRDefault="00061F46" w:rsidP="003C2BF2">
      <w:pPr>
        <w:jc w:val="both"/>
        <w:rPr>
          <w:rFonts w:cs="Arial"/>
          <w:szCs w:val="22"/>
        </w:rPr>
      </w:pPr>
      <w:r w:rsidRPr="00E42668">
        <w:rPr>
          <w:rFonts w:cs="Arial"/>
          <w:szCs w:val="22"/>
        </w:rPr>
        <w:t>Le CEA n’autorise pas la présentation de variantes en sus de l’offre de base.</w:t>
      </w:r>
    </w:p>
    <w:p w14:paraId="3DC5C7B2" w14:textId="183A5A5E" w:rsidR="001C3AD2" w:rsidRDefault="001C3AD2" w:rsidP="003C2BF2">
      <w:pPr>
        <w:jc w:val="both"/>
        <w:rPr>
          <w:rFonts w:cs="Arial"/>
          <w:szCs w:val="22"/>
        </w:rPr>
      </w:pPr>
    </w:p>
    <w:p w14:paraId="11A9854B" w14:textId="77777777" w:rsidR="00E42668" w:rsidRPr="00C1260D" w:rsidRDefault="00E42668" w:rsidP="003C2BF2">
      <w:pPr>
        <w:jc w:val="both"/>
        <w:rPr>
          <w:rFonts w:cs="Arial"/>
          <w:szCs w:val="22"/>
        </w:rPr>
      </w:pPr>
    </w:p>
    <w:p w14:paraId="3CAE55D6" w14:textId="4B7D62D7" w:rsidR="00811CB3" w:rsidRPr="00E42668" w:rsidRDefault="00811CB3" w:rsidP="001C3AD2">
      <w:pPr>
        <w:pStyle w:val="Titre2"/>
      </w:pPr>
      <w:bookmarkStart w:id="18" w:name="_Toc216276913"/>
      <w:r w:rsidRPr="00C1260D">
        <w:t xml:space="preserve">Visite </w:t>
      </w:r>
      <w:r w:rsidRPr="00E42668">
        <w:t xml:space="preserve">préalable </w:t>
      </w:r>
      <w:r w:rsidR="00AB5B75" w:rsidRPr="00E42668">
        <w:t>du site</w:t>
      </w:r>
      <w:r w:rsidR="004D31EE" w:rsidRPr="00E42668">
        <w:t xml:space="preserve"> </w:t>
      </w:r>
      <w:r w:rsidR="0050763D">
        <w:t>obligatoire</w:t>
      </w:r>
      <w:bookmarkEnd w:id="18"/>
    </w:p>
    <w:p w14:paraId="18D9CFBB" w14:textId="5E536DF0" w:rsidR="004D31EE" w:rsidRPr="00662559" w:rsidRDefault="00481CFF" w:rsidP="003C2BF2">
      <w:pPr>
        <w:jc w:val="both"/>
        <w:rPr>
          <w:rFonts w:cs="Arial"/>
          <w:szCs w:val="22"/>
        </w:rPr>
      </w:pPr>
      <w:r w:rsidRPr="00E42668">
        <w:rPr>
          <w:rFonts w:cs="Arial"/>
          <w:szCs w:val="22"/>
        </w:rPr>
        <w:t xml:space="preserve">Le soumissionnaire </w:t>
      </w:r>
      <w:r w:rsidR="0050763D">
        <w:rPr>
          <w:rFonts w:cs="Arial"/>
          <w:szCs w:val="22"/>
        </w:rPr>
        <w:t>est tenu de</w:t>
      </w:r>
      <w:r w:rsidR="004D31EE" w:rsidRPr="00E42668">
        <w:rPr>
          <w:rFonts w:cs="Arial"/>
          <w:szCs w:val="22"/>
        </w:rPr>
        <w:t xml:space="preserve"> </w:t>
      </w:r>
      <w:r w:rsidRPr="00E42668">
        <w:rPr>
          <w:rFonts w:cs="Arial"/>
          <w:szCs w:val="22"/>
        </w:rPr>
        <w:t>se rendre su</w:t>
      </w:r>
      <w:r w:rsidR="00C4249F" w:rsidRPr="00E42668">
        <w:rPr>
          <w:rFonts w:cs="Arial"/>
          <w:szCs w:val="22"/>
        </w:rPr>
        <w:t>r</w:t>
      </w:r>
      <w:r w:rsidRPr="00E42668">
        <w:rPr>
          <w:rFonts w:cs="Arial"/>
          <w:szCs w:val="22"/>
        </w:rPr>
        <w:t xml:space="preserve"> place pour apprécier la technicité, la documentation, l’étendue des travaux à réaliser ainsi que les conditions spécifiques d’exécution, notamment les contraintes</w:t>
      </w:r>
      <w:r w:rsidRPr="00C1260D">
        <w:rPr>
          <w:rFonts w:cs="Arial"/>
          <w:szCs w:val="22"/>
        </w:rPr>
        <w:t xml:space="preserve"> liées à la localisation du site, les accès, les </w:t>
      </w:r>
      <w:r w:rsidRPr="00662559">
        <w:rPr>
          <w:rFonts w:cs="Arial"/>
          <w:szCs w:val="22"/>
        </w:rPr>
        <w:t xml:space="preserve">conditions de travail. </w:t>
      </w:r>
    </w:p>
    <w:p w14:paraId="681DF723" w14:textId="77777777" w:rsidR="006C33ED" w:rsidRPr="00662559" w:rsidRDefault="006C33ED" w:rsidP="003C2BF2">
      <w:pPr>
        <w:jc w:val="both"/>
        <w:rPr>
          <w:rFonts w:cs="Arial"/>
          <w:szCs w:val="22"/>
        </w:rPr>
      </w:pPr>
    </w:p>
    <w:p w14:paraId="5499E6FC" w14:textId="05784C5C" w:rsidR="006C33ED" w:rsidRPr="00662559" w:rsidRDefault="00173BD7" w:rsidP="003C2BF2">
      <w:pPr>
        <w:jc w:val="both"/>
        <w:rPr>
          <w:rFonts w:cs="Arial"/>
          <w:szCs w:val="22"/>
        </w:rPr>
      </w:pPr>
      <w:r w:rsidRPr="00662559">
        <w:rPr>
          <w:rFonts w:cs="Arial"/>
          <w:szCs w:val="22"/>
        </w:rPr>
        <w:t xml:space="preserve">La visite aura lieu le </w:t>
      </w:r>
      <w:r w:rsidR="00662559" w:rsidRPr="00662559">
        <w:rPr>
          <w:rFonts w:cs="Arial"/>
          <w:szCs w:val="22"/>
        </w:rPr>
        <w:t>mardi</w:t>
      </w:r>
      <w:r w:rsidR="00E42668" w:rsidRPr="00662559">
        <w:rPr>
          <w:rFonts w:cs="Arial"/>
          <w:szCs w:val="22"/>
        </w:rPr>
        <w:t xml:space="preserve"> </w:t>
      </w:r>
      <w:r w:rsidR="00662559" w:rsidRPr="00662559">
        <w:rPr>
          <w:rFonts w:cs="Arial"/>
          <w:szCs w:val="22"/>
        </w:rPr>
        <w:t>20/01/2026</w:t>
      </w:r>
      <w:r w:rsidR="00475CD6" w:rsidRPr="00662559">
        <w:rPr>
          <w:rFonts w:cs="Arial"/>
          <w:szCs w:val="22"/>
        </w:rPr>
        <w:t xml:space="preserve"> </w:t>
      </w:r>
      <w:r w:rsidR="006C33ED" w:rsidRPr="00662559">
        <w:rPr>
          <w:rFonts w:cs="Arial"/>
          <w:szCs w:val="22"/>
        </w:rPr>
        <w:t xml:space="preserve">à </w:t>
      </w:r>
      <w:r w:rsidR="00E42668" w:rsidRPr="00662559">
        <w:rPr>
          <w:rFonts w:cs="Arial"/>
          <w:szCs w:val="22"/>
        </w:rPr>
        <w:t>09</w:t>
      </w:r>
      <w:r w:rsidR="006C33ED" w:rsidRPr="00662559">
        <w:rPr>
          <w:rFonts w:cs="Arial"/>
          <w:szCs w:val="22"/>
        </w:rPr>
        <w:t xml:space="preserve"> heures.</w:t>
      </w:r>
    </w:p>
    <w:p w14:paraId="2F3F44F0" w14:textId="77777777" w:rsidR="006C33ED" w:rsidRPr="00662559" w:rsidRDefault="006C33ED" w:rsidP="003C2BF2">
      <w:pPr>
        <w:jc w:val="both"/>
        <w:rPr>
          <w:rFonts w:cs="Arial"/>
          <w:szCs w:val="22"/>
        </w:rPr>
      </w:pPr>
      <w:r w:rsidRPr="00662559">
        <w:rPr>
          <w:rFonts w:cs="Arial"/>
          <w:szCs w:val="22"/>
        </w:rPr>
        <w:t>Il incombe aux soumissionnaires de confirmer leur venue en prenant contact avec :</w:t>
      </w:r>
    </w:p>
    <w:p w14:paraId="10C81A0C" w14:textId="77777777" w:rsidR="0050763D" w:rsidRPr="00662559" w:rsidRDefault="0050763D" w:rsidP="0050763D">
      <w:pPr>
        <w:numPr>
          <w:ilvl w:val="0"/>
          <w:numId w:val="9"/>
        </w:numPr>
        <w:jc w:val="both"/>
        <w:rPr>
          <w:rFonts w:cs="Arial"/>
          <w:szCs w:val="22"/>
        </w:rPr>
      </w:pPr>
      <w:r w:rsidRPr="00662559">
        <w:rPr>
          <w:rFonts w:cs="Arial"/>
          <w:szCs w:val="22"/>
        </w:rPr>
        <w:t xml:space="preserve">Correspondant technique : </w:t>
      </w:r>
    </w:p>
    <w:p w14:paraId="679BE82B" w14:textId="77777777" w:rsidR="0050763D" w:rsidRPr="0050763D" w:rsidRDefault="0050763D" w:rsidP="0050763D">
      <w:pPr>
        <w:numPr>
          <w:ilvl w:val="0"/>
          <w:numId w:val="40"/>
        </w:numPr>
        <w:autoSpaceDE w:val="0"/>
        <w:autoSpaceDN w:val="0"/>
        <w:adjustRightInd w:val="0"/>
        <w:jc w:val="both"/>
        <w:rPr>
          <w:rFonts w:cs="Arial"/>
          <w:color w:val="000000"/>
          <w:szCs w:val="22"/>
        </w:rPr>
      </w:pPr>
      <w:bookmarkStart w:id="19" w:name="_Hlk208473802"/>
      <w:r w:rsidRPr="0050763D">
        <w:rPr>
          <w:rFonts w:cs="Arial"/>
          <w:color w:val="000000"/>
          <w:szCs w:val="22"/>
        </w:rPr>
        <w:t>M. COMTE Julien – DPEI/SSTM/FLUIDES - Tél. : 04.38.78.44.06</w:t>
      </w:r>
    </w:p>
    <w:p w14:paraId="6326A118" w14:textId="77777777" w:rsidR="0050763D" w:rsidRPr="0050763D" w:rsidRDefault="0050763D" w:rsidP="0050763D">
      <w:pPr>
        <w:pStyle w:val="Paragraphedeliste"/>
        <w:autoSpaceDE w:val="0"/>
        <w:autoSpaceDN w:val="0"/>
        <w:adjustRightInd w:val="0"/>
        <w:ind w:left="720"/>
        <w:jc w:val="both"/>
        <w:rPr>
          <w:rFonts w:cs="Arial"/>
          <w:color w:val="000000"/>
          <w:szCs w:val="22"/>
        </w:rPr>
      </w:pPr>
      <w:r w:rsidRPr="0050763D">
        <w:rPr>
          <w:rFonts w:cs="Arial"/>
          <w:color w:val="000000"/>
          <w:szCs w:val="22"/>
        </w:rPr>
        <w:t xml:space="preserve">E-mail : </w:t>
      </w:r>
      <w:hyperlink r:id="rId8" w:history="1">
        <w:r w:rsidRPr="0050763D">
          <w:rPr>
            <w:rStyle w:val="Lienhypertexte"/>
            <w:rFonts w:cs="Arial"/>
            <w:szCs w:val="22"/>
          </w:rPr>
          <w:t>julien.comte@cea.fr</w:t>
        </w:r>
      </w:hyperlink>
      <w:r w:rsidRPr="0050763D">
        <w:rPr>
          <w:rFonts w:cs="Arial"/>
          <w:color w:val="000000"/>
          <w:szCs w:val="22"/>
        </w:rPr>
        <w:t xml:space="preserve"> </w:t>
      </w:r>
    </w:p>
    <w:p w14:paraId="5BFF1000" w14:textId="77777777" w:rsidR="0050763D" w:rsidRPr="0050763D" w:rsidRDefault="0050763D" w:rsidP="0050763D">
      <w:pPr>
        <w:autoSpaceDE w:val="0"/>
        <w:autoSpaceDN w:val="0"/>
        <w:adjustRightInd w:val="0"/>
        <w:ind w:firstLine="360"/>
        <w:jc w:val="both"/>
        <w:rPr>
          <w:rFonts w:cs="Arial"/>
          <w:color w:val="000000"/>
          <w:szCs w:val="22"/>
        </w:rPr>
      </w:pPr>
    </w:p>
    <w:p w14:paraId="6315BA9F" w14:textId="77777777" w:rsidR="0050763D" w:rsidRPr="0050763D" w:rsidRDefault="0050763D" w:rsidP="0050763D">
      <w:pPr>
        <w:numPr>
          <w:ilvl w:val="0"/>
          <w:numId w:val="40"/>
        </w:numPr>
        <w:autoSpaceDE w:val="0"/>
        <w:autoSpaceDN w:val="0"/>
        <w:adjustRightInd w:val="0"/>
        <w:jc w:val="both"/>
        <w:rPr>
          <w:rFonts w:cs="Arial"/>
          <w:color w:val="000000"/>
          <w:szCs w:val="22"/>
        </w:rPr>
      </w:pPr>
      <w:r w:rsidRPr="0050763D">
        <w:rPr>
          <w:rFonts w:cs="Arial"/>
          <w:color w:val="000000"/>
          <w:szCs w:val="22"/>
        </w:rPr>
        <w:t>Mme DUPUIS Aude – DPEI/SSTM/Cheffe du groupe FLUIDES - Tél. : 04.38.78.11.43</w:t>
      </w:r>
    </w:p>
    <w:p w14:paraId="53A551CF" w14:textId="08404932" w:rsidR="0050763D" w:rsidRPr="0050763D" w:rsidRDefault="0050763D" w:rsidP="0050763D">
      <w:pPr>
        <w:pStyle w:val="Paragraphedeliste"/>
        <w:autoSpaceDE w:val="0"/>
        <w:autoSpaceDN w:val="0"/>
        <w:adjustRightInd w:val="0"/>
        <w:ind w:left="720"/>
        <w:jc w:val="both"/>
        <w:rPr>
          <w:rFonts w:cs="Arial"/>
          <w:color w:val="000000"/>
          <w:szCs w:val="22"/>
        </w:rPr>
      </w:pPr>
      <w:r w:rsidRPr="0050763D">
        <w:rPr>
          <w:rFonts w:cs="Arial"/>
          <w:color w:val="000000"/>
          <w:szCs w:val="22"/>
        </w:rPr>
        <w:t xml:space="preserve">E-mail : </w:t>
      </w:r>
      <w:hyperlink r:id="rId9" w:history="1">
        <w:r w:rsidRPr="0050763D">
          <w:rPr>
            <w:rStyle w:val="Lienhypertexte"/>
            <w:rFonts w:cs="Arial"/>
            <w:szCs w:val="22"/>
          </w:rPr>
          <w:t>aude.dupuis@cea.fr</w:t>
        </w:r>
      </w:hyperlink>
      <w:r w:rsidRPr="0050763D">
        <w:rPr>
          <w:rFonts w:cs="Arial"/>
          <w:color w:val="000000"/>
          <w:szCs w:val="22"/>
        </w:rPr>
        <w:t xml:space="preserve">  </w:t>
      </w:r>
    </w:p>
    <w:p w14:paraId="2544B239" w14:textId="77777777" w:rsidR="0050763D" w:rsidRPr="0050763D" w:rsidRDefault="0050763D" w:rsidP="0050763D">
      <w:pPr>
        <w:autoSpaceDE w:val="0"/>
        <w:autoSpaceDN w:val="0"/>
        <w:adjustRightInd w:val="0"/>
        <w:ind w:firstLine="360"/>
        <w:jc w:val="both"/>
        <w:rPr>
          <w:rFonts w:cs="Arial"/>
          <w:color w:val="000000"/>
          <w:szCs w:val="22"/>
        </w:rPr>
      </w:pPr>
    </w:p>
    <w:bookmarkEnd w:id="19"/>
    <w:p w14:paraId="4F3C252F" w14:textId="77777777" w:rsidR="0050763D" w:rsidRPr="0050763D" w:rsidRDefault="00195384" w:rsidP="003C2BF2">
      <w:pPr>
        <w:numPr>
          <w:ilvl w:val="0"/>
          <w:numId w:val="9"/>
        </w:numPr>
        <w:jc w:val="both"/>
        <w:rPr>
          <w:rFonts w:cs="Arial"/>
          <w:szCs w:val="22"/>
        </w:rPr>
      </w:pPr>
      <w:r w:rsidRPr="0050763D">
        <w:rPr>
          <w:rFonts w:cs="Arial"/>
          <w:szCs w:val="22"/>
        </w:rPr>
        <w:t xml:space="preserve">Correspondant commercial : </w:t>
      </w:r>
    </w:p>
    <w:p w14:paraId="533DBF31" w14:textId="77777777" w:rsidR="0050763D" w:rsidRDefault="0050763D" w:rsidP="0050763D">
      <w:pPr>
        <w:numPr>
          <w:ilvl w:val="0"/>
          <w:numId w:val="39"/>
        </w:numPr>
        <w:autoSpaceDE w:val="0"/>
        <w:autoSpaceDN w:val="0"/>
        <w:adjustRightInd w:val="0"/>
        <w:jc w:val="both"/>
        <w:rPr>
          <w:rFonts w:cs="Arial"/>
          <w:szCs w:val="22"/>
        </w:rPr>
      </w:pPr>
      <w:r w:rsidRPr="0050763D">
        <w:rPr>
          <w:rFonts w:cs="Arial"/>
          <w:color w:val="000000"/>
          <w:szCs w:val="22"/>
        </w:rPr>
        <w:t xml:space="preserve">M. SCHEIWE Enzo – </w:t>
      </w:r>
      <w:r w:rsidRPr="0050763D">
        <w:rPr>
          <w:rFonts w:cs="Arial"/>
        </w:rPr>
        <w:t>Service des</w:t>
      </w:r>
      <w:r>
        <w:rPr>
          <w:rFonts w:cs="Arial"/>
        </w:rPr>
        <w:t xml:space="preserve"> Marchés et Achats </w:t>
      </w:r>
      <w:r>
        <w:rPr>
          <w:rFonts w:cs="Arial"/>
          <w:color w:val="000000"/>
          <w:szCs w:val="22"/>
        </w:rPr>
        <w:t xml:space="preserve">– </w:t>
      </w:r>
      <w:r w:rsidRPr="001E5E9B">
        <w:rPr>
          <w:rFonts w:cs="Arial"/>
          <w:color w:val="000000"/>
          <w:szCs w:val="22"/>
        </w:rPr>
        <w:t xml:space="preserve">Tél. : </w:t>
      </w:r>
      <w:bookmarkStart w:id="20" w:name="_Hlk208473887"/>
      <w:r>
        <w:rPr>
          <w:rFonts w:cs="Arial"/>
          <w:color w:val="000000"/>
          <w:szCs w:val="22"/>
        </w:rPr>
        <w:t>06.61.82.83.92</w:t>
      </w:r>
      <w:bookmarkEnd w:id="20"/>
    </w:p>
    <w:p w14:paraId="2C557C89" w14:textId="570A913C" w:rsidR="0050763D" w:rsidRPr="0050763D" w:rsidRDefault="0050763D" w:rsidP="0050763D">
      <w:pPr>
        <w:pStyle w:val="Paragraphedeliste"/>
        <w:autoSpaceDE w:val="0"/>
        <w:autoSpaceDN w:val="0"/>
        <w:adjustRightInd w:val="0"/>
        <w:ind w:left="720"/>
        <w:jc w:val="both"/>
        <w:rPr>
          <w:rFonts w:cs="Arial"/>
          <w:color w:val="000000"/>
          <w:szCs w:val="22"/>
        </w:rPr>
      </w:pPr>
      <w:r w:rsidRPr="0050763D">
        <w:rPr>
          <w:rFonts w:cs="Arial"/>
          <w:color w:val="000000"/>
          <w:szCs w:val="22"/>
        </w:rPr>
        <w:t xml:space="preserve">E-mail : </w:t>
      </w:r>
      <w:hyperlink r:id="rId10" w:history="1">
        <w:r w:rsidRPr="0050763D">
          <w:rPr>
            <w:rStyle w:val="Lienhypertexte"/>
            <w:rFonts w:cs="Arial"/>
            <w:szCs w:val="22"/>
          </w:rPr>
          <w:t>enzo.scheiwe@cea.fr</w:t>
        </w:r>
      </w:hyperlink>
      <w:r w:rsidRPr="0050763D">
        <w:rPr>
          <w:rFonts w:cs="Arial"/>
          <w:color w:val="000000"/>
          <w:szCs w:val="22"/>
        </w:rPr>
        <w:t xml:space="preserve"> </w:t>
      </w:r>
    </w:p>
    <w:p w14:paraId="4B729665" w14:textId="77777777" w:rsidR="0050763D" w:rsidRPr="0050763D" w:rsidRDefault="0050763D" w:rsidP="0050763D">
      <w:pPr>
        <w:autoSpaceDE w:val="0"/>
        <w:autoSpaceDN w:val="0"/>
        <w:adjustRightInd w:val="0"/>
        <w:jc w:val="both"/>
        <w:rPr>
          <w:rFonts w:cs="Arial"/>
          <w:color w:val="000000"/>
          <w:szCs w:val="22"/>
        </w:rPr>
      </w:pPr>
    </w:p>
    <w:p w14:paraId="3310BE7A" w14:textId="77777777" w:rsidR="0050763D" w:rsidRDefault="0050763D" w:rsidP="0050763D">
      <w:pPr>
        <w:numPr>
          <w:ilvl w:val="0"/>
          <w:numId w:val="39"/>
        </w:numPr>
        <w:autoSpaceDE w:val="0"/>
        <w:autoSpaceDN w:val="0"/>
        <w:adjustRightInd w:val="0"/>
        <w:jc w:val="both"/>
        <w:rPr>
          <w:rFonts w:cs="Arial"/>
          <w:color w:val="000000"/>
          <w:szCs w:val="22"/>
        </w:rPr>
      </w:pPr>
      <w:bookmarkStart w:id="21" w:name="_Hlk208473794"/>
      <w:r>
        <w:rPr>
          <w:rFonts w:cs="Arial"/>
          <w:color w:val="000000"/>
          <w:szCs w:val="22"/>
        </w:rPr>
        <w:t xml:space="preserve">Mme DHELLEMME Sarah – DPEI/SPPEP - </w:t>
      </w:r>
      <w:r w:rsidRPr="001E5E9B">
        <w:rPr>
          <w:rFonts w:cs="Arial"/>
          <w:color w:val="000000"/>
          <w:szCs w:val="22"/>
        </w:rPr>
        <w:t xml:space="preserve">Tél. : </w:t>
      </w:r>
      <w:r w:rsidRPr="000B1643">
        <w:rPr>
          <w:rFonts w:cs="Arial"/>
          <w:color w:val="000000"/>
          <w:szCs w:val="22"/>
        </w:rPr>
        <w:t>06</w:t>
      </w:r>
      <w:r>
        <w:rPr>
          <w:rFonts w:cs="Arial"/>
          <w:color w:val="000000"/>
          <w:szCs w:val="22"/>
        </w:rPr>
        <w:t>.</w:t>
      </w:r>
      <w:r w:rsidRPr="000B1643">
        <w:rPr>
          <w:rFonts w:cs="Arial"/>
          <w:color w:val="000000"/>
          <w:szCs w:val="22"/>
        </w:rPr>
        <w:t>01</w:t>
      </w:r>
      <w:r>
        <w:rPr>
          <w:rFonts w:cs="Arial"/>
          <w:color w:val="000000"/>
          <w:szCs w:val="22"/>
        </w:rPr>
        <w:t>.</w:t>
      </w:r>
      <w:r w:rsidRPr="000B1643">
        <w:rPr>
          <w:rFonts w:cs="Arial"/>
          <w:color w:val="000000"/>
          <w:szCs w:val="22"/>
        </w:rPr>
        <w:t>65</w:t>
      </w:r>
      <w:r>
        <w:rPr>
          <w:rFonts w:cs="Arial"/>
          <w:color w:val="000000"/>
          <w:szCs w:val="22"/>
        </w:rPr>
        <w:t>.</w:t>
      </w:r>
      <w:r w:rsidRPr="000B1643">
        <w:rPr>
          <w:rFonts w:cs="Arial"/>
          <w:color w:val="000000"/>
          <w:szCs w:val="22"/>
        </w:rPr>
        <w:t>65</w:t>
      </w:r>
      <w:r>
        <w:rPr>
          <w:rFonts w:cs="Arial"/>
          <w:color w:val="000000"/>
          <w:szCs w:val="22"/>
        </w:rPr>
        <w:t>.</w:t>
      </w:r>
      <w:r w:rsidRPr="000B1643">
        <w:rPr>
          <w:rFonts w:cs="Arial"/>
          <w:color w:val="000000"/>
          <w:szCs w:val="22"/>
        </w:rPr>
        <w:t>99</w:t>
      </w:r>
    </w:p>
    <w:p w14:paraId="246820D2" w14:textId="59A44712" w:rsidR="0050763D" w:rsidRPr="0050763D" w:rsidRDefault="0050763D" w:rsidP="0050763D">
      <w:pPr>
        <w:pStyle w:val="Paragraphedeliste"/>
        <w:autoSpaceDE w:val="0"/>
        <w:autoSpaceDN w:val="0"/>
        <w:adjustRightInd w:val="0"/>
        <w:ind w:left="720"/>
        <w:jc w:val="both"/>
        <w:rPr>
          <w:rFonts w:cs="Arial"/>
          <w:color w:val="000000"/>
          <w:szCs w:val="22"/>
        </w:rPr>
      </w:pPr>
      <w:r w:rsidRPr="0050763D">
        <w:rPr>
          <w:rFonts w:cs="Arial"/>
          <w:color w:val="000000"/>
          <w:szCs w:val="22"/>
        </w:rPr>
        <w:t xml:space="preserve">E-mail : </w:t>
      </w:r>
      <w:hyperlink r:id="rId11" w:history="1">
        <w:r w:rsidRPr="009866D1">
          <w:rPr>
            <w:rStyle w:val="Lienhypertexte"/>
            <w:rFonts w:cs="Arial"/>
            <w:szCs w:val="22"/>
          </w:rPr>
          <w:t>sarah.dhellemme@cea.fr</w:t>
        </w:r>
      </w:hyperlink>
      <w:r>
        <w:rPr>
          <w:rFonts w:cs="Arial"/>
          <w:color w:val="000000"/>
          <w:szCs w:val="22"/>
        </w:rPr>
        <w:t xml:space="preserve"> </w:t>
      </w:r>
    </w:p>
    <w:bookmarkEnd w:id="21"/>
    <w:p w14:paraId="314F7D4E" w14:textId="5186F951" w:rsidR="0050763D" w:rsidRDefault="0050763D" w:rsidP="0050763D">
      <w:pPr>
        <w:jc w:val="both"/>
        <w:rPr>
          <w:rStyle w:val="Lienhypertexte"/>
          <w:rFonts w:cs="Arial"/>
          <w:szCs w:val="22"/>
          <w:highlight w:val="yellow"/>
        </w:rPr>
      </w:pPr>
    </w:p>
    <w:p w14:paraId="42178C6A" w14:textId="77777777" w:rsidR="0050763D" w:rsidRPr="0050763D" w:rsidRDefault="0050763D" w:rsidP="0050763D">
      <w:pPr>
        <w:jc w:val="both"/>
        <w:rPr>
          <w:rFonts w:cs="Arial"/>
          <w:szCs w:val="22"/>
          <w:highlight w:val="yellow"/>
        </w:rPr>
      </w:pPr>
    </w:p>
    <w:p w14:paraId="2F682AC2" w14:textId="77777777" w:rsidR="007D30C5" w:rsidRPr="00C1260D" w:rsidRDefault="007D30C5" w:rsidP="003C2BF2">
      <w:pPr>
        <w:jc w:val="both"/>
        <w:rPr>
          <w:rFonts w:cs="Arial"/>
          <w:szCs w:val="22"/>
        </w:rPr>
      </w:pPr>
      <w:r w:rsidRPr="00C1260D">
        <w:rPr>
          <w:rFonts w:cs="Arial"/>
          <w:szCs w:val="22"/>
        </w:rPr>
        <w:t xml:space="preserve">Chaque candidat doit se munir de l’attestation de visite jointe </w:t>
      </w:r>
      <w:r w:rsidRPr="00662559">
        <w:rPr>
          <w:rFonts w:cs="Arial"/>
          <w:szCs w:val="22"/>
        </w:rPr>
        <w:t xml:space="preserve">en annexe </w:t>
      </w:r>
      <w:r w:rsidR="00195384" w:rsidRPr="00662559">
        <w:rPr>
          <w:rFonts w:cs="Arial"/>
          <w:szCs w:val="22"/>
        </w:rPr>
        <w:t>2</w:t>
      </w:r>
      <w:r w:rsidRPr="00662559">
        <w:rPr>
          <w:rFonts w:cs="Arial"/>
          <w:szCs w:val="22"/>
        </w:rPr>
        <w:t xml:space="preserve"> à signer contradictoirement par le représentant du candidat et par le responsable CEA chargé</w:t>
      </w:r>
      <w:r w:rsidRPr="00C1260D">
        <w:rPr>
          <w:rFonts w:cs="Arial"/>
          <w:szCs w:val="22"/>
        </w:rPr>
        <w:t xml:space="preserve"> de la visite.</w:t>
      </w:r>
    </w:p>
    <w:p w14:paraId="4A3D106B" w14:textId="77777777" w:rsidR="007D30C5" w:rsidRPr="00C1260D" w:rsidRDefault="007D30C5" w:rsidP="003C2BF2">
      <w:pPr>
        <w:jc w:val="both"/>
        <w:rPr>
          <w:rFonts w:cs="Arial"/>
          <w:szCs w:val="22"/>
        </w:rPr>
      </w:pPr>
    </w:p>
    <w:p w14:paraId="7CF19F06" w14:textId="4B090B66" w:rsidR="004D31EE" w:rsidRDefault="006C79A7" w:rsidP="003C2BF2">
      <w:pPr>
        <w:jc w:val="both"/>
        <w:rPr>
          <w:rFonts w:cs="Arial"/>
          <w:szCs w:val="22"/>
        </w:rPr>
      </w:pPr>
      <w:r w:rsidRPr="006C79A7">
        <w:t>Compte tenu des formalités d’entrée sur le site, chaque candidat doit communiquer</w:t>
      </w:r>
      <w:r w:rsidRPr="006C79A7">
        <w:rPr>
          <w:b/>
          <w:bCs/>
          <w:u w:val="single"/>
        </w:rPr>
        <w:t xml:space="preserve"> au minimum sept jours francs avant la date de la visite</w:t>
      </w:r>
      <w:r w:rsidRPr="006C79A7">
        <w:t xml:space="preserve"> une photocopie de la</w:t>
      </w:r>
      <w:r>
        <w:t xml:space="preserve"> carte nationale d’identité </w:t>
      </w:r>
      <w:r w:rsidR="00452A0B">
        <w:t>des 3</w:t>
      </w:r>
      <w:r>
        <w:t xml:space="preserve"> personnes </w:t>
      </w:r>
      <w:r w:rsidR="00452A0B">
        <w:t xml:space="preserve">maximum </w:t>
      </w:r>
      <w:r>
        <w:t>qui effectueront la visite</w:t>
      </w:r>
      <w:r w:rsidR="00811CB3" w:rsidRPr="00C1260D">
        <w:rPr>
          <w:rFonts w:cs="Arial"/>
          <w:szCs w:val="22"/>
        </w:rPr>
        <w:t>. Cette photocopie d</w:t>
      </w:r>
      <w:r w:rsidR="00367F13" w:rsidRPr="00C1260D">
        <w:rPr>
          <w:rFonts w:cs="Arial"/>
          <w:szCs w:val="22"/>
        </w:rPr>
        <w:t>oit</w:t>
      </w:r>
      <w:r w:rsidR="00811CB3" w:rsidRPr="00C1260D">
        <w:rPr>
          <w:rFonts w:cs="Arial"/>
          <w:szCs w:val="22"/>
        </w:rPr>
        <w:t xml:space="preserve"> être transmise par </w:t>
      </w:r>
      <w:r w:rsidR="00195384" w:rsidRPr="00C1260D">
        <w:rPr>
          <w:rFonts w:cs="Arial"/>
          <w:szCs w:val="22"/>
        </w:rPr>
        <w:t>email</w:t>
      </w:r>
      <w:r w:rsidR="006037C2" w:rsidRPr="00C1260D">
        <w:rPr>
          <w:rFonts w:cs="Arial"/>
          <w:szCs w:val="22"/>
        </w:rPr>
        <w:t xml:space="preserve"> </w:t>
      </w:r>
      <w:r w:rsidR="00811CB3" w:rsidRPr="00C1260D">
        <w:rPr>
          <w:rFonts w:cs="Arial"/>
          <w:szCs w:val="22"/>
        </w:rPr>
        <w:t xml:space="preserve">à l’attention des personnes précédemment citées. </w:t>
      </w:r>
    </w:p>
    <w:p w14:paraId="6E26D92A" w14:textId="77777777" w:rsidR="00173BD7" w:rsidRPr="00C1260D" w:rsidRDefault="00173BD7" w:rsidP="003C2BF2">
      <w:pPr>
        <w:jc w:val="both"/>
        <w:rPr>
          <w:rFonts w:cs="Arial"/>
          <w:szCs w:val="22"/>
        </w:rPr>
      </w:pPr>
    </w:p>
    <w:p w14:paraId="0874F0FC" w14:textId="77777777" w:rsidR="00A65D7A" w:rsidRPr="0042772B" w:rsidRDefault="00A65D7A" w:rsidP="00A65D7A">
      <w:pPr>
        <w:jc w:val="both"/>
        <w:rPr>
          <w:rFonts w:cs="Arial"/>
          <w:szCs w:val="22"/>
        </w:rPr>
      </w:pPr>
      <w:r w:rsidRPr="0042772B">
        <w:rPr>
          <w:rFonts w:cs="Arial"/>
          <w:szCs w:val="22"/>
        </w:rPr>
        <w:t>Préalablement à l’entrée sur site, il est demandé à ce que chacune des personnes physiques participant à la visite visionne préalablement la vidéo sur les conditions d’accès et consignes de sécurité via le lien suivant :</w:t>
      </w:r>
    </w:p>
    <w:p w14:paraId="094DAB39" w14:textId="77777777" w:rsidR="00A65D7A" w:rsidRPr="0042772B" w:rsidRDefault="00A65D7A" w:rsidP="00A65D7A">
      <w:pPr>
        <w:jc w:val="both"/>
        <w:rPr>
          <w:rFonts w:cs="Arial"/>
          <w:szCs w:val="22"/>
        </w:rPr>
      </w:pPr>
      <w:r w:rsidRPr="0042772B">
        <w:rPr>
          <w:rFonts w:cs="Arial"/>
          <w:szCs w:val="22"/>
        </w:rPr>
        <w:t xml:space="preserve"> </w:t>
      </w:r>
      <w:hyperlink r:id="rId12" w:history="1">
        <w:r w:rsidRPr="0042772B">
          <w:rPr>
            <w:rStyle w:val="Lienhypertexte"/>
          </w:rPr>
          <w:t>CEA - consignes de sécurité CEA Grenoble</w:t>
        </w:r>
      </w:hyperlink>
    </w:p>
    <w:p w14:paraId="03AE5B9D" w14:textId="77777777" w:rsidR="00A65D7A" w:rsidRDefault="00A65D7A" w:rsidP="00A65D7A">
      <w:pPr>
        <w:jc w:val="both"/>
        <w:rPr>
          <w:rFonts w:cs="Arial"/>
          <w:szCs w:val="22"/>
        </w:rPr>
      </w:pPr>
      <w:r w:rsidRPr="0042772B">
        <w:rPr>
          <w:rFonts w:cs="Arial"/>
          <w:szCs w:val="22"/>
        </w:rPr>
        <w:lastRenderedPageBreak/>
        <w:t>Le jour de de la visite sur site, chacune des personnes physiques devra se munir d’une pièce d’identité (ou d’un passeport), sans laquelle l’entrée sur le site ne sera pas autorisée.</w:t>
      </w:r>
    </w:p>
    <w:p w14:paraId="636615D2" w14:textId="77777777" w:rsidR="00173BD7" w:rsidRDefault="00173BD7" w:rsidP="003C2BF2">
      <w:pPr>
        <w:jc w:val="both"/>
        <w:rPr>
          <w:rFonts w:cs="Arial"/>
          <w:szCs w:val="22"/>
        </w:rPr>
      </w:pPr>
    </w:p>
    <w:p w14:paraId="1AA590D9" w14:textId="77777777" w:rsidR="00137968" w:rsidRPr="00C1260D" w:rsidRDefault="00137968" w:rsidP="003C2BF2">
      <w:pPr>
        <w:jc w:val="both"/>
        <w:rPr>
          <w:rFonts w:cs="Arial"/>
          <w:szCs w:val="22"/>
        </w:rPr>
      </w:pPr>
    </w:p>
    <w:p w14:paraId="3AAF0A53" w14:textId="77777777" w:rsidR="00811CB3" w:rsidRPr="00C1260D" w:rsidRDefault="00811CB3" w:rsidP="003C2BF2">
      <w:pPr>
        <w:pStyle w:val="Titre2"/>
      </w:pPr>
      <w:bookmarkStart w:id="22" w:name="_Toc216276914"/>
      <w:r w:rsidRPr="00C1260D">
        <w:t>Questions des soumissionnaires</w:t>
      </w:r>
      <w:bookmarkEnd w:id="22"/>
    </w:p>
    <w:p w14:paraId="66430F7E" w14:textId="74C33A47" w:rsidR="00FC37A1" w:rsidRPr="00662559" w:rsidRDefault="00811CB3" w:rsidP="00FC37A1">
      <w:pPr>
        <w:jc w:val="both"/>
        <w:rPr>
          <w:rFonts w:cs="Arial"/>
          <w:szCs w:val="22"/>
        </w:rPr>
      </w:pPr>
      <w:r w:rsidRPr="00C1260D">
        <w:rPr>
          <w:rFonts w:cs="Arial"/>
          <w:szCs w:val="22"/>
        </w:rPr>
        <w:t xml:space="preserve">Les questions éventuelles des soumissionnaires </w:t>
      </w:r>
      <w:r w:rsidRPr="00452A0B">
        <w:rPr>
          <w:rFonts w:cs="Arial"/>
          <w:szCs w:val="22"/>
        </w:rPr>
        <w:t>à l’issue des visites d</w:t>
      </w:r>
      <w:r w:rsidR="00367F13" w:rsidRPr="00452A0B">
        <w:rPr>
          <w:rFonts w:cs="Arial"/>
          <w:szCs w:val="22"/>
        </w:rPr>
        <w:t>oive</w:t>
      </w:r>
      <w:r w:rsidRPr="00452A0B">
        <w:rPr>
          <w:rFonts w:cs="Arial"/>
          <w:szCs w:val="22"/>
        </w:rPr>
        <w:t>nt</w:t>
      </w:r>
      <w:r w:rsidRPr="00C1260D">
        <w:rPr>
          <w:rFonts w:cs="Arial"/>
          <w:szCs w:val="22"/>
        </w:rPr>
        <w:t xml:space="preserve"> être communiquées par écrit et transmises</w:t>
      </w:r>
      <w:r w:rsidR="00D94362" w:rsidRPr="00C1260D">
        <w:rPr>
          <w:rFonts w:cs="Arial"/>
          <w:szCs w:val="22"/>
        </w:rPr>
        <w:t xml:space="preserve"> </w:t>
      </w:r>
      <w:r w:rsidR="00543999" w:rsidRPr="00703F2D">
        <w:rPr>
          <w:rFonts w:cs="Arial"/>
          <w:b/>
          <w:szCs w:val="22"/>
        </w:rPr>
        <w:t xml:space="preserve">via </w:t>
      </w:r>
      <w:r w:rsidR="00FC37A1" w:rsidRPr="00703F2D">
        <w:rPr>
          <w:rFonts w:cs="Arial"/>
          <w:b/>
          <w:szCs w:val="22"/>
        </w:rPr>
        <w:t>la plateforme de dématérialisation des procédures de passation des marchés du CEA</w:t>
      </w:r>
      <w:r w:rsidR="00703F2D">
        <w:rPr>
          <w:rFonts w:cs="Arial"/>
          <w:b/>
          <w:szCs w:val="22"/>
        </w:rPr>
        <w:t xml:space="preserve"> </w:t>
      </w:r>
      <w:r w:rsidR="00703F2D" w:rsidRPr="00703F2D">
        <w:rPr>
          <w:rFonts w:cs="Arial"/>
          <w:b/>
          <w:szCs w:val="22"/>
        </w:rPr>
        <w:t>(PLACE)</w:t>
      </w:r>
      <w:r w:rsidR="00703F2D">
        <w:rPr>
          <w:rFonts w:cs="Arial"/>
          <w:szCs w:val="22"/>
        </w:rPr>
        <w:t xml:space="preserve"> </w:t>
      </w:r>
      <w:r w:rsidR="00FC37A1" w:rsidRPr="00C1260D">
        <w:rPr>
          <w:rFonts w:cs="Arial"/>
          <w:szCs w:val="22"/>
        </w:rPr>
        <w:t xml:space="preserve">au </w:t>
      </w:r>
      <w:r w:rsidR="00FC37A1" w:rsidRPr="00662559">
        <w:rPr>
          <w:rFonts w:cs="Arial"/>
          <w:szCs w:val="22"/>
        </w:rPr>
        <w:t xml:space="preserve">plus tard le </w:t>
      </w:r>
      <w:r w:rsidR="00662559" w:rsidRPr="00662559">
        <w:rPr>
          <w:rFonts w:cs="Arial"/>
          <w:b/>
          <w:szCs w:val="22"/>
        </w:rPr>
        <w:t>12/02/2026</w:t>
      </w:r>
      <w:r w:rsidR="00703F2D" w:rsidRPr="00662559">
        <w:rPr>
          <w:rFonts w:cs="Arial"/>
          <w:szCs w:val="22"/>
        </w:rPr>
        <w:t>.</w:t>
      </w:r>
    </w:p>
    <w:p w14:paraId="07721BBA" w14:textId="61AF1DCF" w:rsidR="00FC37A1" w:rsidRPr="001631F3" w:rsidRDefault="00FC37A1" w:rsidP="00FC37A1">
      <w:pPr>
        <w:jc w:val="both"/>
        <w:rPr>
          <w:rFonts w:cs="Arial"/>
          <w:szCs w:val="22"/>
        </w:rPr>
      </w:pPr>
      <w:r w:rsidRPr="00662559">
        <w:rPr>
          <w:rFonts w:cs="Arial"/>
          <w:szCs w:val="22"/>
        </w:rPr>
        <w:t>La plateforme de dématérialisation des procédures de passation des marchés du</w:t>
      </w:r>
      <w:r w:rsidRPr="001631F3">
        <w:rPr>
          <w:rFonts w:cs="Arial"/>
          <w:szCs w:val="22"/>
        </w:rPr>
        <w:t xml:space="preserve"> CEA</w:t>
      </w:r>
      <w:r w:rsidRPr="00FC37A1">
        <w:rPr>
          <w:rFonts w:cs="Arial"/>
          <w:szCs w:val="22"/>
        </w:rPr>
        <w:t xml:space="preserve"> </w:t>
      </w:r>
      <w:r>
        <w:rPr>
          <w:rFonts w:cs="Arial"/>
          <w:szCs w:val="22"/>
        </w:rPr>
        <w:t xml:space="preserve">est </w:t>
      </w:r>
      <w:r w:rsidRPr="001631F3">
        <w:rPr>
          <w:rFonts w:cs="Arial"/>
          <w:szCs w:val="22"/>
        </w:rPr>
        <w:t xml:space="preserve">accessible sur l’URL suivante : </w:t>
      </w:r>
    </w:p>
    <w:p w14:paraId="3F9E6F89" w14:textId="2CA760DA" w:rsidR="00FC37A1" w:rsidRDefault="00697065" w:rsidP="00FC37A1">
      <w:pPr>
        <w:jc w:val="both"/>
        <w:rPr>
          <w:rStyle w:val="Lienhypertexte"/>
          <w:rFonts w:cs="Arial"/>
          <w:szCs w:val="22"/>
        </w:rPr>
      </w:pPr>
      <w:hyperlink r:id="rId13" w:history="1">
        <w:r w:rsidR="00FC37A1" w:rsidRPr="001631F3">
          <w:rPr>
            <w:rStyle w:val="Lienhypertexte"/>
            <w:rFonts w:cs="Arial"/>
            <w:szCs w:val="22"/>
          </w:rPr>
          <w:t>https://www.marches-publics.gouv.fr</w:t>
        </w:r>
      </w:hyperlink>
    </w:p>
    <w:p w14:paraId="3B5A5C9B" w14:textId="77777777" w:rsidR="00FC37A1" w:rsidRPr="00C1260D" w:rsidRDefault="00FC37A1" w:rsidP="00FC37A1">
      <w:pPr>
        <w:jc w:val="both"/>
        <w:rPr>
          <w:rFonts w:cs="Arial"/>
          <w:szCs w:val="22"/>
        </w:rPr>
      </w:pPr>
      <w:r w:rsidRPr="00C1260D">
        <w:rPr>
          <w:rFonts w:cs="Arial"/>
          <w:szCs w:val="22"/>
        </w:rPr>
        <w:t>Les dispositions à suivre sont indiquées dans l’annexe 1 du présent règlement de consultation.</w:t>
      </w:r>
    </w:p>
    <w:p w14:paraId="765174BB" w14:textId="77777777" w:rsidR="00367F13" w:rsidRPr="00C1260D" w:rsidRDefault="00367F13" w:rsidP="003C2BF2">
      <w:pPr>
        <w:jc w:val="both"/>
        <w:rPr>
          <w:rFonts w:cs="Arial"/>
          <w:szCs w:val="22"/>
        </w:rPr>
      </w:pPr>
    </w:p>
    <w:p w14:paraId="7B6A9C6A" w14:textId="11563295" w:rsidR="00811CB3" w:rsidRDefault="00811CB3" w:rsidP="003C2BF2">
      <w:pPr>
        <w:jc w:val="both"/>
        <w:rPr>
          <w:rFonts w:cs="Arial"/>
          <w:szCs w:val="22"/>
        </w:rPr>
      </w:pPr>
      <w:r w:rsidRPr="00C1260D">
        <w:rPr>
          <w:rFonts w:cs="Arial"/>
          <w:szCs w:val="22"/>
        </w:rPr>
        <w:t>Une réponse écrite de la part du CEA sera fournie à tous les soumissionnaires.</w:t>
      </w:r>
    </w:p>
    <w:p w14:paraId="3E91282D" w14:textId="732160D1" w:rsidR="003C2BF2" w:rsidRPr="00C1260D" w:rsidRDefault="003C2BF2" w:rsidP="003C2BF2">
      <w:pPr>
        <w:jc w:val="both"/>
        <w:rPr>
          <w:rFonts w:cs="Arial"/>
          <w:szCs w:val="22"/>
        </w:rPr>
      </w:pPr>
    </w:p>
    <w:p w14:paraId="61BF0AD5" w14:textId="77777777" w:rsidR="00811CB3" w:rsidRPr="00C1260D" w:rsidRDefault="00811CB3" w:rsidP="003C2BF2">
      <w:pPr>
        <w:pStyle w:val="Titre2"/>
      </w:pPr>
      <w:bookmarkStart w:id="23" w:name="_Toc216276915"/>
      <w:r w:rsidRPr="00C1260D">
        <w:t>Conditions de prix</w:t>
      </w:r>
      <w:bookmarkEnd w:id="23"/>
      <w:r w:rsidRPr="00C1260D">
        <w:t xml:space="preserve"> </w:t>
      </w:r>
    </w:p>
    <w:p w14:paraId="790F67F7" w14:textId="77777777" w:rsidR="00811CB3" w:rsidRPr="00C1260D" w:rsidRDefault="00811CB3" w:rsidP="003C2BF2">
      <w:pPr>
        <w:jc w:val="both"/>
        <w:rPr>
          <w:rFonts w:cs="Arial"/>
          <w:szCs w:val="22"/>
        </w:rPr>
      </w:pPr>
      <w:r w:rsidRPr="00C1260D">
        <w:rPr>
          <w:rFonts w:cs="Arial"/>
          <w:szCs w:val="22"/>
        </w:rPr>
        <w:t>Les prix proposés seront établis aux conditions économiques du mois de remise de l’offre et suivant les dispositions contenues dans le projet de marché joint au présent dossier de consultation.</w:t>
      </w:r>
    </w:p>
    <w:p w14:paraId="5F145FB9" w14:textId="77777777" w:rsidR="00811CB3" w:rsidRPr="00C1260D" w:rsidRDefault="00811CB3" w:rsidP="003C2BF2">
      <w:pPr>
        <w:jc w:val="both"/>
        <w:rPr>
          <w:rFonts w:cs="Arial"/>
          <w:szCs w:val="22"/>
        </w:rPr>
      </w:pPr>
    </w:p>
    <w:p w14:paraId="2BA912C0" w14:textId="77777777" w:rsidR="00865BFC" w:rsidRPr="00C1260D" w:rsidRDefault="00811CB3" w:rsidP="003C2BF2">
      <w:pPr>
        <w:jc w:val="both"/>
        <w:rPr>
          <w:rFonts w:cs="Arial"/>
          <w:szCs w:val="22"/>
        </w:rPr>
      </w:pPr>
      <w:r w:rsidRPr="00C1260D">
        <w:rPr>
          <w:rFonts w:cs="Arial"/>
          <w:szCs w:val="22"/>
        </w:rPr>
        <w:t xml:space="preserve">Les prix incluent toutes les sujétions définies dans les documents cités </w:t>
      </w:r>
      <w:r w:rsidR="00865BFC" w:rsidRPr="00C1260D">
        <w:rPr>
          <w:rFonts w:cs="Arial"/>
          <w:szCs w:val="22"/>
        </w:rPr>
        <w:t>à l’article 2 du présent règlement de consultation.</w:t>
      </w:r>
    </w:p>
    <w:p w14:paraId="2DB7851C" w14:textId="77777777" w:rsidR="003C2BF2" w:rsidRPr="00C1260D" w:rsidRDefault="003C2BF2" w:rsidP="003C2BF2">
      <w:pPr>
        <w:jc w:val="both"/>
        <w:rPr>
          <w:rFonts w:cs="Arial"/>
          <w:szCs w:val="22"/>
        </w:rPr>
      </w:pPr>
    </w:p>
    <w:p w14:paraId="747A40E9" w14:textId="77777777" w:rsidR="00811CB3" w:rsidRPr="00C1260D" w:rsidRDefault="00811CB3" w:rsidP="003C2BF2">
      <w:pPr>
        <w:pStyle w:val="Titre2"/>
      </w:pPr>
      <w:r w:rsidRPr="00C1260D">
        <w:t xml:space="preserve"> </w:t>
      </w:r>
      <w:bookmarkStart w:id="24" w:name="_Toc216276916"/>
      <w:r w:rsidRPr="00C1260D">
        <w:t>Sous-traitance</w:t>
      </w:r>
      <w:bookmarkEnd w:id="24"/>
    </w:p>
    <w:p w14:paraId="11191E43" w14:textId="77777777" w:rsidR="00811CB3" w:rsidRPr="00C1260D" w:rsidRDefault="00811CB3" w:rsidP="003C2BF2">
      <w:pPr>
        <w:jc w:val="both"/>
        <w:rPr>
          <w:rFonts w:cs="Arial"/>
          <w:szCs w:val="22"/>
        </w:rPr>
      </w:pPr>
      <w:r w:rsidRPr="00C1260D">
        <w:rPr>
          <w:rFonts w:cs="Arial"/>
          <w:szCs w:val="22"/>
        </w:rPr>
        <w:t xml:space="preserve">Les soumissionnaires sont informés </w:t>
      </w:r>
      <w:r w:rsidR="00367F13" w:rsidRPr="00C1260D">
        <w:rPr>
          <w:rFonts w:cs="Arial"/>
          <w:szCs w:val="22"/>
        </w:rPr>
        <w:t xml:space="preserve">de ce </w:t>
      </w:r>
      <w:r w:rsidRPr="00C1260D">
        <w:rPr>
          <w:rFonts w:cs="Arial"/>
          <w:szCs w:val="22"/>
        </w:rPr>
        <w:t>que l'activité qu'ils confieraient à un sous-traitant, après accord exprès, préalable et écrit du CEA, ne pourra pas être sous-traitée par le sous-traitant, sauf dérogation exceptionnelle accordée par le CEA.</w:t>
      </w:r>
    </w:p>
    <w:p w14:paraId="0BAAAE4F" w14:textId="5731E7EF" w:rsidR="00811CB3" w:rsidRPr="0042772B" w:rsidRDefault="00811CB3" w:rsidP="003C2BF2">
      <w:pPr>
        <w:jc w:val="both"/>
        <w:rPr>
          <w:rFonts w:cs="Arial"/>
          <w:szCs w:val="22"/>
        </w:rPr>
      </w:pPr>
      <w:r w:rsidRPr="00C1260D">
        <w:rPr>
          <w:rFonts w:cs="Arial"/>
          <w:szCs w:val="22"/>
        </w:rPr>
        <w:t xml:space="preserve">Si le soumissionnaire envisage de sous-traiter une partie de la prestation, il devra faire connaître, lors de sa soumission, l'identité, l'adresse de son (ses) sous-traitant(s) et la nature des parties sous-traitées. Les sous-traitants pourront également être déclarés en </w:t>
      </w:r>
      <w:r w:rsidRPr="0042772B">
        <w:rPr>
          <w:rFonts w:cs="Arial"/>
          <w:szCs w:val="22"/>
        </w:rPr>
        <w:t xml:space="preserve">cours d’exécution du marché. Le recours à la sous-traitance sera effectué dans le cadre de la loi 75-1334 du 31 décembre 1975 modifiée. </w:t>
      </w:r>
    </w:p>
    <w:p w14:paraId="2DEDC87E" w14:textId="77777777" w:rsidR="00811CB3" w:rsidRPr="0042772B" w:rsidRDefault="00811CB3" w:rsidP="003C2BF2">
      <w:pPr>
        <w:jc w:val="both"/>
        <w:rPr>
          <w:rFonts w:cs="Arial"/>
          <w:szCs w:val="22"/>
        </w:rPr>
      </w:pPr>
      <w:r w:rsidRPr="0042772B">
        <w:rPr>
          <w:rFonts w:cs="Arial"/>
          <w:szCs w:val="22"/>
        </w:rPr>
        <w:t xml:space="preserve">Le CEA se réserve le droit de demander la communication du (des) contrat(s) de sous-traitance ou (et) de ne pas accepter un (des) sous-traitant(s) proposé(s). </w:t>
      </w:r>
    </w:p>
    <w:p w14:paraId="163161AB" w14:textId="77777777" w:rsidR="00811CB3" w:rsidRPr="00C1260D" w:rsidRDefault="00811CB3" w:rsidP="003C2BF2">
      <w:pPr>
        <w:jc w:val="both"/>
        <w:rPr>
          <w:rFonts w:cs="Arial"/>
          <w:szCs w:val="22"/>
        </w:rPr>
      </w:pPr>
      <w:r w:rsidRPr="0042772B">
        <w:rPr>
          <w:rFonts w:cs="Arial"/>
          <w:szCs w:val="22"/>
        </w:rPr>
        <w:t>Le soumissionnaire présentera obligatoirement le(s) sous-traitant(s) à l’acceptation du CEA en remettant le formulaire de demande d’acceptation de sous-traitant annexé au projet de marché.</w:t>
      </w:r>
      <w:r w:rsidRPr="00C1260D">
        <w:rPr>
          <w:rFonts w:cs="Arial"/>
          <w:szCs w:val="22"/>
        </w:rPr>
        <w:t xml:space="preserve"> </w:t>
      </w:r>
    </w:p>
    <w:p w14:paraId="6B353B5B" w14:textId="77777777" w:rsidR="008168FE" w:rsidRPr="00C1260D" w:rsidRDefault="008168FE" w:rsidP="00B742C6">
      <w:pPr>
        <w:jc w:val="both"/>
        <w:rPr>
          <w:rFonts w:cs="Arial"/>
          <w:color w:val="000000"/>
          <w:szCs w:val="22"/>
        </w:rPr>
      </w:pPr>
    </w:p>
    <w:p w14:paraId="53D617D3" w14:textId="42997569" w:rsidR="00811CB3" w:rsidRPr="00C1260D" w:rsidRDefault="00811CB3" w:rsidP="003C2BF2">
      <w:pPr>
        <w:pStyle w:val="Titre2"/>
      </w:pPr>
      <w:bookmarkStart w:id="25" w:name="_Toc467160625"/>
      <w:bookmarkStart w:id="26" w:name="_Toc467160626"/>
      <w:bookmarkStart w:id="27" w:name="_Toc216276917"/>
      <w:bookmarkEnd w:id="25"/>
      <w:bookmarkEnd w:id="26"/>
      <w:r w:rsidRPr="00C1260D">
        <w:t>Confidentialité</w:t>
      </w:r>
      <w:bookmarkEnd w:id="27"/>
    </w:p>
    <w:p w14:paraId="575CDE94" w14:textId="59E19730" w:rsidR="004A6C53" w:rsidRPr="00C1260D" w:rsidRDefault="004A6C53" w:rsidP="003C2BF2">
      <w:pPr>
        <w:autoSpaceDE w:val="0"/>
        <w:autoSpaceDN w:val="0"/>
        <w:adjustRightInd w:val="0"/>
        <w:jc w:val="both"/>
        <w:rPr>
          <w:rFonts w:cs="Arial"/>
          <w:color w:val="000000"/>
          <w:szCs w:val="22"/>
        </w:rPr>
      </w:pPr>
      <w:r w:rsidRPr="00C1260D">
        <w:rPr>
          <w:rFonts w:cs="Arial"/>
          <w:color w:val="000000"/>
          <w:szCs w:val="22"/>
        </w:rPr>
        <w:t>Les obligations en matière de confidentialité sont régies par l’article 11 des Conditions Générales d’Achat du CEA</w:t>
      </w:r>
      <w:r w:rsidR="0042772B">
        <w:rPr>
          <w:rFonts w:cs="Arial"/>
          <w:color w:val="000000"/>
          <w:szCs w:val="22"/>
        </w:rPr>
        <w:t>.</w:t>
      </w:r>
    </w:p>
    <w:p w14:paraId="20D3C74F" w14:textId="77777777" w:rsidR="004A6C53" w:rsidRPr="00C1260D" w:rsidRDefault="004A6C53" w:rsidP="003C2BF2">
      <w:pPr>
        <w:jc w:val="both"/>
        <w:rPr>
          <w:rFonts w:cs="Arial"/>
          <w:szCs w:val="22"/>
        </w:rPr>
      </w:pPr>
      <w:r w:rsidRPr="00C1260D">
        <w:rPr>
          <w:rFonts w:cs="Arial"/>
          <w:szCs w:val="22"/>
        </w:rPr>
        <w:t xml:space="preserve">Les sociétés consultées ne doivent pas utiliser ou transmettre des informations issues de la présente consultation à des tiers dans un but autre que celui de répondre </w:t>
      </w:r>
      <w:r w:rsidR="00195384" w:rsidRPr="00C1260D">
        <w:rPr>
          <w:rFonts w:cs="Arial"/>
          <w:szCs w:val="22"/>
        </w:rPr>
        <w:t>à la présente consultation</w:t>
      </w:r>
      <w:r w:rsidRPr="00C1260D">
        <w:rPr>
          <w:rFonts w:cs="Arial"/>
          <w:szCs w:val="22"/>
        </w:rPr>
        <w:t>.</w:t>
      </w:r>
    </w:p>
    <w:p w14:paraId="7791D89E" w14:textId="78CECCDE" w:rsidR="004A6C53" w:rsidRPr="00C1260D" w:rsidRDefault="004A6C53" w:rsidP="003C2BF2">
      <w:pPr>
        <w:jc w:val="both"/>
        <w:rPr>
          <w:rFonts w:cs="Arial"/>
          <w:szCs w:val="22"/>
        </w:rPr>
      </w:pPr>
      <w:r w:rsidRPr="00C1260D">
        <w:rPr>
          <w:rFonts w:cs="Arial"/>
          <w:szCs w:val="22"/>
        </w:rPr>
        <w:t>Le soumissionnaire s'engage à ne jamais communiquer ou publier en France ou à l'étranger, sans l'autorisation préalable et écrite du CEA, les résultats des études auxquelles auront pris part ses salariés, ainsi que les renseignements de toute nature dont ils auront eu connaissance à l'occasion de la présente consultation et notamment les informations relatives aux</w:t>
      </w:r>
      <w:r w:rsidR="004C597D" w:rsidRPr="00C1260D">
        <w:rPr>
          <w:rFonts w:cs="Arial"/>
          <w:szCs w:val="22"/>
        </w:rPr>
        <w:t xml:space="preserve"> </w:t>
      </w:r>
      <w:r w:rsidRPr="00C1260D">
        <w:rPr>
          <w:rFonts w:cs="Arial"/>
          <w:szCs w:val="22"/>
        </w:rPr>
        <w:t xml:space="preserve">Installations Classées pour </w:t>
      </w:r>
      <w:smartTag w:uri="urn:schemas-microsoft-com:office:smarttags" w:element="metricconverter">
        <w:smartTagPr>
          <w:attr w:name="ProductID" w:val="la Protection"/>
        </w:smartTagPr>
        <w:r w:rsidRPr="00C1260D">
          <w:rPr>
            <w:rFonts w:cs="Arial"/>
            <w:szCs w:val="22"/>
          </w:rPr>
          <w:t>la Protection</w:t>
        </w:r>
      </w:smartTag>
      <w:r w:rsidRPr="00C1260D">
        <w:rPr>
          <w:rFonts w:cs="Arial"/>
          <w:szCs w:val="22"/>
        </w:rPr>
        <w:t xml:space="preserve"> de l’Environnement (ICPE).</w:t>
      </w:r>
    </w:p>
    <w:p w14:paraId="1FF12D2E" w14:textId="77777777" w:rsidR="004A6C53" w:rsidRPr="00C1260D" w:rsidRDefault="004A6C53" w:rsidP="003C2BF2">
      <w:pPr>
        <w:jc w:val="both"/>
        <w:rPr>
          <w:rFonts w:cs="Arial"/>
          <w:szCs w:val="22"/>
        </w:rPr>
      </w:pPr>
      <w:r w:rsidRPr="00C1260D">
        <w:rPr>
          <w:rFonts w:cs="Arial"/>
          <w:szCs w:val="22"/>
        </w:rPr>
        <w:t>Le soumissionnaire doit préciser quelles sont les informations confidentielles contenues dans son offre. Il précise l’usage qui peut en être fait, la durée de l’obligation de confidentialité, les personnes tenues au secret et les personnes auxquelles l’information ne doit pas être transmise.</w:t>
      </w:r>
    </w:p>
    <w:p w14:paraId="025EF6CF" w14:textId="77777777" w:rsidR="003C2BF2" w:rsidRPr="00C1260D" w:rsidRDefault="003C2BF2" w:rsidP="003C2BF2">
      <w:pPr>
        <w:jc w:val="both"/>
        <w:rPr>
          <w:rFonts w:cs="Arial"/>
          <w:szCs w:val="22"/>
        </w:rPr>
      </w:pPr>
    </w:p>
    <w:p w14:paraId="7BE1615C" w14:textId="77777777" w:rsidR="00481CFF" w:rsidRPr="00C1260D" w:rsidRDefault="00481CFF" w:rsidP="003C2BF2">
      <w:pPr>
        <w:pStyle w:val="Titre2"/>
      </w:pPr>
      <w:bookmarkStart w:id="28" w:name="_Toc467160628"/>
      <w:bookmarkStart w:id="29" w:name="_Toc216276918"/>
      <w:bookmarkEnd w:id="28"/>
      <w:r w:rsidRPr="00C1260D">
        <w:t>Validité des offres</w:t>
      </w:r>
      <w:bookmarkEnd w:id="29"/>
    </w:p>
    <w:p w14:paraId="106107C0" w14:textId="77777777" w:rsidR="00481CFF" w:rsidRPr="00C1260D" w:rsidRDefault="00481CFF" w:rsidP="003C2BF2">
      <w:pPr>
        <w:jc w:val="both"/>
        <w:rPr>
          <w:rFonts w:cs="Arial"/>
          <w:szCs w:val="22"/>
        </w:rPr>
      </w:pPr>
      <w:r w:rsidRPr="00C1260D">
        <w:rPr>
          <w:rFonts w:cs="Arial"/>
          <w:szCs w:val="22"/>
        </w:rPr>
        <w:lastRenderedPageBreak/>
        <w:t xml:space="preserve">Les offres demeurent valables pendant </w:t>
      </w:r>
      <w:r w:rsidRPr="00E42668">
        <w:rPr>
          <w:rFonts w:cs="Arial"/>
          <w:szCs w:val="22"/>
        </w:rPr>
        <w:t xml:space="preserve">une durée de </w:t>
      </w:r>
      <w:r w:rsidR="00363AB2" w:rsidRPr="00E42668">
        <w:rPr>
          <w:rFonts w:cs="Arial"/>
          <w:szCs w:val="22"/>
        </w:rPr>
        <w:t>quatre</w:t>
      </w:r>
      <w:r w:rsidRPr="00E42668">
        <w:rPr>
          <w:rFonts w:cs="Arial"/>
          <w:szCs w:val="22"/>
        </w:rPr>
        <w:t xml:space="preserve"> mois</w:t>
      </w:r>
      <w:r w:rsidRPr="00C1260D">
        <w:rPr>
          <w:rFonts w:cs="Arial"/>
          <w:szCs w:val="22"/>
        </w:rPr>
        <w:t xml:space="preserve"> à compter de leur date limite de remise.</w:t>
      </w:r>
    </w:p>
    <w:p w14:paraId="75731801" w14:textId="77777777" w:rsidR="00481CFF" w:rsidRPr="00C1260D" w:rsidRDefault="00481CFF" w:rsidP="003C2BF2">
      <w:pPr>
        <w:jc w:val="both"/>
        <w:rPr>
          <w:rFonts w:cs="Arial"/>
          <w:szCs w:val="22"/>
        </w:rPr>
      </w:pPr>
    </w:p>
    <w:p w14:paraId="7924E3B2" w14:textId="6E03E267" w:rsidR="00811CB3" w:rsidRPr="00C1260D" w:rsidRDefault="00811CB3" w:rsidP="003C2BF2">
      <w:pPr>
        <w:pStyle w:val="Titre2"/>
      </w:pPr>
      <w:bookmarkStart w:id="30" w:name="_Toc467160630"/>
      <w:bookmarkStart w:id="31" w:name="_Toc216276919"/>
      <w:bookmarkEnd w:id="30"/>
      <w:r w:rsidRPr="00C1260D">
        <w:t>Utilisation de la plateforme de dématérialisation du CEA</w:t>
      </w:r>
      <w:r w:rsidR="00703F2D">
        <w:t xml:space="preserve"> (PLACE)</w:t>
      </w:r>
      <w:bookmarkEnd w:id="31"/>
    </w:p>
    <w:p w14:paraId="17401602" w14:textId="77777777" w:rsidR="00811CB3" w:rsidRPr="00C1260D" w:rsidRDefault="00811CB3" w:rsidP="003C2BF2">
      <w:pPr>
        <w:jc w:val="both"/>
        <w:rPr>
          <w:rFonts w:cs="Arial"/>
          <w:szCs w:val="22"/>
        </w:rPr>
      </w:pPr>
      <w:r w:rsidRPr="00C1260D">
        <w:rPr>
          <w:rFonts w:cs="Arial"/>
          <w:szCs w:val="22"/>
        </w:rPr>
        <w:t xml:space="preserve">Les modalités d’utilisation de la plateforme de dématérialisation figurent à l’annexe </w:t>
      </w:r>
      <w:r w:rsidR="00363AB2" w:rsidRPr="00C1260D">
        <w:rPr>
          <w:rFonts w:cs="Arial"/>
          <w:szCs w:val="22"/>
        </w:rPr>
        <w:t>1</w:t>
      </w:r>
      <w:r w:rsidRPr="00C1260D">
        <w:rPr>
          <w:rFonts w:cs="Arial"/>
          <w:szCs w:val="22"/>
        </w:rPr>
        <w:t xml:space="preserve"> du présent règlement de consultation.</w:t>
      </w:r>
    </w:p>
    <w:p w14:paraId="10990566" w14:textId="77777777" w:rsidR="00F6247F" w:rsidRPr="00C1260D" w:rsidRDefault="00F6247F" w:rsidP="00F6247F">
      <w:pPr>
        <w:jc w:val="both"/>
        <w:rPr>
          <w:rFonts w:cs="Arial"/>
          <w:szCs w:val="22"/>
        </w:rPr>
      </w:pPr>
    </w:p>
    <w:p w14:paraId="0E566D54" w14:textId="77777777" w:rsidR="00F6247F" w:rsidRPr="00C1260D" w:rsidRDefault="00F6247F" w:rsidP="003C2BF2">
      <w:pPr>
        <w:jc w:val="both"/>
        <w:rPr>
          <w:rFonts w:cs="Arial"/>
          <w:szCs w:val="22"/>
        </w:rPr>
      </w:pPr>
    </w:p>
    <w:p w14:paraId="24ACD5F5" w14:textId="77777777" w:rsidR="004A6C53" w:rsidRPr="00223180" w:rsidRDefault="004A6C53" w:rsidP="003C2BF2">
      <w:pPr>
        <w:pStyle w:val="Titre1"/>
        <w:jc w:val="both"/>
      </w:pPr>
      <w:bookmarkStart w:id="32" w:name="_Toc216276920"/>
      <w:r w:rsidRPr="00C1260D">
        <w:t xml:space="preserve">PRESENTATION </w:t>
      </w:r>
      <w:r w:rsidRPr="00223180">
        <w:t>DE</w:t>
      </w:r>
      <w:r w:rsidR="00195384" w:rsidRPr="00223180">
        <w:t xml:space="preserve"> LA CANDIDATURE</w:t>
      </w:r>
      <w:r w:rsidRPr="00223180">
        <w:t xml:space="preserve"> ET DE L’OFFRE</w:t>
      </w:r>
      <w:bookmarkEnd w:id="32"/>
    </w:p>
    <w:p w14:paraId="1598D273" w14:textId="77777777" w:rsidR="00F6247F" w:rsidRPr="00223180" w:rsidRDefault="00F6247F" w:rsidP="003C2BF2">
      <w:pPr>
        <w:jc w:val="both"/>
        <w:rPr>
          <w:rFonts w:cs="Arial"/>
          <w:szCs w:val="22"/>
        </w:rPr>
      </w:pPr>
    </w:p>
    <w:p w14:paraId="168ADF2C" w14:textId="71AD7911" w:rsidR="00D275FB" w:rsidRDefault="006B5FC3" w:rsidP="001F5BCA">
      <w:pPr>
        <w:pStyle w:val="Titre2"/>
      </w:pPr>
      <w:bookmarkStart w:id="33" w:name="_Toc216276921"/>
      <w:r w:rsidRPr="00223180">
        <w:t xml:space="preserve">Dossier </w:t>
      </w:r>
      <w:r w:rsidR="004A6C53" w:rsidRPr="00223180">
        <w:t>« Candidature » :</w:t>
      </w:r>
      <w:bookmarkEnd w:id="33"/>
    </w:p>
    <w:p w14:paraId="1720D8B0" w14:textId="77777777" w:rsidR="00D6097E" w:rsidRDefault="00D6097E" w:rsidP="00D6097E"/>
    <w:p w14:paraId="4D692382" w14:textId="3E71E4EE" w:rsidR="00D6097E" w:rsidRPr="00D6097E" w:rsidRDefault="00D6097E" w:rsidP="00D6097E">
      <w:pPr>
        <w:jc w:val="both"/>
        <w:rPr>
          <w:rFonts w:cs="Arial"/>
          <w:iCs/>
          <w:spacing w:val="6"/>
          <w:szCs w:val="22"/>
        </w:rPr>
      </w:pPr>
      <w:r w:rsidRPr="00D6097E">
        <w:rPr>
          <w:rFonts w:cs="Arial"/>
          <w:iCs/>
          <w:spacing w:val="6"/>
          <w:szCs w:val="22"/>
        </w:rPr>
        <w:t>Si un dossier de candidature complet a déjà été transmis au CEA Grenoble dans le cadre d’une procédure antérieure de l’année en cours, seul le</w:t>
      </w:r>
      <w:r w:rsidR="004212B2">
        <w:rPr>
          <w:rFonts w:cs="Arial"/>
          <w:iCs/>
          <w:spacing w:val="6"/>
          <w:szCs w:val="22"/>
        </w:rPr>
        <w:t xml:space="preserve"> formulaire</w:t>
      </w:r>
      <w:r w:rsidRPr="00D6097E">
        <w:rPr>
          <w:rFonts w:cs="Arial"/>
          <w:iCs/>
          <w:spacing w:val="6"/>
          <w:szCs w:val="22"/>
        </w:rPr>
        <w:t xml:space="preserve"> DC1</w:t>
      </w:r>
      <w:r w:rsidR="004212B2">
        <w:rPr>
          <w:rFonts w:cs="Arial"/>
          <w:iCs/>
          <w:spacing w:val="6"/>
          <w:szCs w:val="22"/>
        </w:rPr>
        <w:t xml:space="preserve"> (ou équivalent)</w:t>
      </w:r>
      <w:r w:rsidRPr="00D6097E">
        <w:rPr>
          <w:rFonts w:cs="Arial"/>
          <w:iCs/>
          <w:spacing w:val="6"/>
          <w:szCs w:val="22"/>
        </w:rPr>
        <w:t xml:space="preserve"> est suffisant pour faire acte de candidature à condition de préciser la référence de la procédure antérieure concernée et de confirmer que les documents sont toujours valables.</w:t>
      </w:r>
      <w:r>
        <w:rPr>
          <w:rFonts w:cs="Arial"/>
          <w:iCs/>
          <w:spacing w:val="6"/>
          <w:szCs w:val="22"/>
        </w:rPr>
        <w:t xml:space="preserve"> Le </w:t>
      </w:r>
      <w:r w:rsidR="004212B2">
        <w:rPr>
          <w:rFonts w:cs="Arial"/>
          <w:iCs/>
          <w:spacing w:val="6"/>
          <w:szCs w:val="22"/>
        </w:rPr>
        <w:t xml:space="preserve">formulaire </w:t>
      </w:r>
      <w:r>
        <w:rPr>
          <w:rFonts w:cs="Arial"/>
          <w:iCs/>
          <w:spacing w:val="6"/>
          <w:szCs w:val="22"/>
        </w:rPr>
        <w:t>DC1</w:t>
      </w:r>
      <w:r w:rsidR="004212B2">
        <w:rPr>
          <w:rFonts w:cs="Arial"/>
          <w:iCs/>
          <w:spacing w:val="6"/>
          <w:szCs w:val="22"/>
        </w:rPr>
        <w:t xml:space="preserve"> (ou équivalent)</w:t>
      </w:r>
      <w:r>
        <w:rPr>
          <w:rFonts w:cs="Arial"/>
          <w:iCs/>
          <w:spacing w:val="6"/>
          <w:szCs w:val="22"/>
        </w:rPr>
        <w:t xml:space="preserve"> doit être complété, si nécessaire, par les nouveaux documents et/ou ceux à mettre à jour.</w:t>
      </w:r>
    </w:p>
    <w:p w14:paraId="6225A650" w14:textId="77777777" w:rsidR="00D6097E" w:rsidRPr="00D6097E" w:rsidRDefault="00D6097E" w:rsidP="00D6097E"/>
    <w:p w14:paraId="605F9747" w14:textId="73E9D861" w:rsidR="004A6C53" w:rsidRPr="00C1260D" w:rsidRDefault="004A6C53" w:rsidP="003C2BF2">
      <w:pPr>
        <w:jc w:val="both"/>
        <w:rPr>
          <w:rFonts w:cs="Arial"/>
          <w:szCs w:val="22"/>
        </w:rPr>
      </w:pPr>
      <w:r w:rsidRPr="004345A8">
        <w:rPr>
          <w:rFonts w:cs="Arial"/>
          <w:szCs w:val="22"/>
        </w:rPr>
        <w:t>Le dossier de candidature doit être compo</w:t>
      </w:r>
      <w:r w:rsidR="00223180">
        <w:rPr>
          <w:rFonts w:cs="Arial"/>
          <w:szCs w:val="22"/>
        </w:rPr>
        <w:t xml:space="preserve">sé impérativement des éléments suivants </w:t>
      </w:r>
      <w:r w:rsidR="004345A8" w:rsidRPr="004345A8">
        <w:rPr>
          <w:rFonts w:cs="Arial"/>
          <w:szCs w:val="22"/>
        </w:rPr>
        <w:t>:</w:t>
      </w:r>
    </w:p>
    <w:p w14:paraId="780C1D8D" w14:textId="77777777" w:rsidR="005D4FE5" w:rsidRPr="004345A8" w:rsidRDefault="005D4FE5" w:rsidP="004345A8">
      <w:pPr>
        <w:jc w:val="both"/>
        <w:rPr>
          <w:rFonts w:cs="Arial"/>
          <w:szCs w:val="22"/>
        </w:rPr>
      </w:pPr>
    </w:p>
    <w:p w14:paraId="653CB1AC" w14:textId="6399A249" w:rsidR="004345A8" w:rsidRDefault="004345A8" w:rsidP="004345A8">
      <w:pPr>
        <w:pStyle w:val="Paragraphedeliste"/>
        <w:numPr>
          <w:ilvl w:val="0"/>
          <w:numId w:val="27"/>
        </w:numPr>
        <w:jc w:val="both"/>
        <w:rPr>
          <w:rFonts w:cs="Arial"/>
          <w:szCs w:val="22"/>
        </w:rPr>
      </w:pPr>
      <w:r w:rsidRPr="004345A8">
        <w:rPr>
          <w:rFonts w:cs="Arial"/>
          <w:szCs w:val="22"/>
        </w:rPr>
        <w:t>le formulaire DC1 (Lettre de candidature et habilitation du mandataire par ses cotraitants) ou une lettre de candidature signée par une personne habilitée à engager le candidat ou habilitant le mandataire d’un groupement à représenter le groupement accompagnée d'une attestation sur l'honneur contenant l'ensemble des informations demandées à la page 3 de ce formulaire.</w:t>
      </w:r>
    </w:p>
    <w:p w14:paraId="64790EE4" w14:textId="69E02B37" w:rsidR="004345A8" w:rsidRPr="004345A8" w:rsidRDefault="004345A8" w:rsidP="004345A8">
      <w:pPr>
        <w:pStyle w:val="Paragraphedeliste"/>
        <w:numPr>
          <w:ilvl w:val="0"/>
          <w:numId w:val="27"/>
        </w:numPr>
        <w:jc w:val="both"/>
        <w:rPr>
          <w:rFonts w:cs="Arial"/>
          <w:szCs w:val="22"/>
        </w:rPr>
      </w:pPr>
      <w:r w:rsidRPr="004345A8">
        <w:rPr>
          <w:rFonts w:cs="Arial"/>
          <w:szCs w:val="22"/>
        </w:rPr>
        <w:t>le formulaire DC2 (Déclaration du candidat individuel ou du membre du groupement)</w:t>
      </w:r>
      <w:r w:rsidR="004212B2">
        <w:rPr>
          <w:rFonts w:cs="Arial"/>
          <w:szCs w:val="22"/>
        </w:rPr>
        <w:t xml:space="preserve">(ou </w:t>
      </w:r>
      <w:r w:rsidR="00020A97">
        <w:rPr>
          <w:rFonts w:cs="Arial"/>
          <w:szCs w:val="22"/>
        </w:rPr>
        <w:t>é</w:t>
      </w:r>
      <w:r w:rsidR="004212B2">
        <w:rPr>
          <w:rFonts w:cs="Arial"/>
          <w:szCs w:val="22"/>
        </w:rPr>
        <w:t>quivalent)</w:t>
      </w:r>
      <w:r w:rsidRPr="004345A8">
        <w:rPr>
          <w:rFonts w:cs="Arial"/>
          <w:szCs w:val="22"/>
        </w:rPr>
        <w:t>.</w:t>
      </w:r>
    </w:p>
    <w:p w14:paraId="133D20E4" w14:textId="77777777" w:rsidR="004345A8" w:rsidRPr="004345A8" w:rsidRDefault="004345A8" w:rsidP="005D4FE5">
      <w:pPr>
        <w:jc w:val="center"/>
        <w:rPr>
          <w:rFonts w:cs="Arial"/>
          <w:i/>
          <w:szCs w:val="22"/>
        </w:rPr>
      </w:pPr>
      <w:r w:rsidRPr="004345A8">
        <w:rPr>
          <w:rFonts w:cs="Arial"/>
          <w:i/>
          <w:szCs w:val="22"/>
        </w:rPr>
        <w:t>Ces formulaires sont disponibles sur le site Internet suivant :</w:t>
      </w:r>
    </w:p>
    <w:p w14:paraId="2B23790F" w14:textId="34C92FD9" w:rsidR="004345A8" w:rsidRDefault="00697065" w:rsidP="005D4FE5">
      <w:pPr>
        <w:jc w:val="center"/>
        <w:rPr>
          <w:rStyle w:val="Lienhypertexte"/>
          <w:rFonts w:cs="Arial"/>
          <w:i/>
          <w:szCs w:val="22"/>
        </w:rPr>
      </w:pPr>
      <w:hyperlink r:id="rId14" w:history="1">
        <w:r w:rsidR="004345A8" w:rsidRPr="004345A8">
          <w:rPr>
            <w:rStyle w:val="Lienhypertexte"/>
            <w:rFonts w:cs="Arial"/>
            <w:i/>
            <w:szCs w:val="22"/>
          </w:rPr>
          <w:t>http://www.economie.gouv.fr/daj/formulaires-marches-publics</w:t>
        </w:r>
      </w:hyperlink>
    </w:p>
    <w:p w14:paraId="4A17BCBC" w14:textId="77777777" w:rsidR="00DB5FE8" w:rsidRDefault="00DB5FE8" w:rsidP="00DB5FE8">
      <w:pPr>
        <w:jc w:val="both"/>
        <w:rPr>
          <w:rFonts w:cs="Arial"/>
          <w:i/>
          <w:szCs w:val="22"/>
        </w:rPr>
      </w:pPr>
      <w:r>
        <w:rPr>
          <w:rFonts w:cs="Arial"/>
          <w:szCs w:val="22"/>
        </w:rPr>
        <w:t xml:space="preserve">ou un document unique de marché européen (DUME) disponible sur </w:t>
      </w:r>
      <w:hyperlink r:id="rId15" w:history="1">
        <w:r>
          <w:rPr>
            <w:rStyle w:val="Lienhypertexte"/>
            <w:szCs w:val="22"/>
          </w:rPr>
          <w:t>https://ec.europa.eu/tools/espd/filter?lang=fr</w:t>
        </w:r>
      </w:hyperlink>
    </w:p>
    <w:p w14:paraId="372D0413" w14:textId="77777777" w:rsidR="00DB5FE8" w:rsidRPr="004345A8" w:rsidRDefault="00DB5FE8" w:rsidP="005D4FE5">
      <w:pPr>
        <w:jc w:val="center"/>
        <w:rPr>
          <w:rFonts w:cs="Arial"/>
          <w:i/>
          <w:szCs w:val="22"/>
        </w:rPr>
      </w:pPr>
    </w:p>
    <w:p w14:paraId="0AE81110" w14:textId="37D07D04" w:rsidR="004345A8" w:rsidRDefault="004345A8" w:rsidP="004345A8">
      <w:pPr>
        <w:pStyle w:val="Paragraphedeliste"/>
        <w:numPr>
          <w:ilvl w:val="0"/>
          <w:numId w:val="29"/>
        </w:numPr>
        <w:jc w:val="both"/>
        <w:rPr>
          <w:rFonts w:cs="Arial"/>
          <w:szCs w:val="22"/>
        </w:rPr>
      </w:pPr>
      <w:r w:rsidRPr="004345A8">
        <w:rPr>
          <w:rFonts w:cs="Arial"/>
          <w:szCs w:val="22"/>
        </w:rPr>
        <w:t>lorsqu’il appartient à un groupe, une attestation certifiant de son autonomie commerciale et de sa situation de concurrence vis à vis des autres entreprises du groupe.</w:t>
      </w:r>
    </w:p>
    <w:p w14:paraId="6B795306" w14:textId="77777777" w:rsidR="005D4FE5" w:rsidRDefault="005D4FE5" w:rsidP="005D4FE5">
      <w:pPr>
        <w:jc w:val="both"/>
        <w:rPr>
          <w:rFonts w:cs="Arial"/>
          <w:szCs w:val="22"/>
        </w:rPr>
      </w:pPr>
    </w:p>
    <w:p w14:paraId="563D2B77" w14:textId="2BA4C72A" w:rsidR="005D4FE5" w:rsidRPr="00452A0B" w:rsidRDefault="005D4FE5" w:rsidP="005D4FE5">
      <w:pPr>
        <w:jc w:val="both"/>
        <w:rPr>
          <w:rFonts w:cs="Arial"/>
          <w:szCs w:val="22"/>
        </w:rPr>
      </w:pPr>
      <w:r w:rsidRPr="00452A0B">
        <w:rPr>
          <w:rFonts w:cs="Arial"/>
          <w:b/>
          <w:szCs w:val="22"/>
        </w:rPr>
        <w:t>Capacité économique et financière :</w:t>
      </w:r>
    </w:p>
    <w:p w14:paraId="23548622" w14:textId="7C6E48CE" w:rsidR="005D4FE5" w:rsidRPr="00452A0B" w:rsidRDefault="005D4FE5" w:rsidP="005D4FE5">
      <w:pPr>
        <w:pStyle w:val="Paragraphedeliste"/>
        <w:numPr>
          <w:ilvl w:val="0"/>
          <w:numId w:val="29"/>
        </w:numPr>
        <w:jc w:val="both"/>
        <w:rPr>
          <w:rFonts w:cs="Arial"/>
          <w:szCs w:val="22"/>
        </w:rPr>
      </w:pPr>
      <w:r w:rsidRPr="00452A0B">
        <w:rPr>
          <w:rFonts w:cs="Arial"/>
          <w:szCs w:val="22"/>
        </w:rPr>
        <w:t>Déclaration concernant le chiffre d'affaires global du candidat et, le cas échéant, le chiffre d'affaires du domaine d'activité faisant l'objet du marché public, portant au maximum sur les trois derniers exercices disponibles en fonction de la date de création de l'entreprise ou du début d'activité de l'opérateur économique, dans la mesure où les informations sur ces chiffres d'affaires sont disponibles ;</w:t>
      </w:r>
    </w:p>
    <w:p w14:paraId="25E5E699" w14:textId="77777777" w:rsidR="005D4FE5" w:rsidRPr="00452A0B" w:rsidRDefault="005D4FE5" w:rsidP="005D4FE5">
      <w:pPr>
        <w:pStyle w:val="Paragraphedeliste"/>
        <w:numPr>
          <w:ilvl w:val="0"/>
          <w:numId w:val="29"/>
        </w:numPr>
        <w:jc w:val="both"/>
        <w:rPr>
          <w:rFonts w:cs="Arial"/>
          <w:szCs w:val="22"/>
        </w:rPr>
      </w:pPr>
      <w:r w:rsidRPr="00452A0B">
        <w:rPr>
          <w:rFonts w:cs="Arial"/>
          <w:szCs w:val="22"/>
        </w:rPr>
        <w:t>Déclarations appropriées de banques ou, le cas échéant, preuve d'une assurance des risques professionnels pertinents ;</w:t>
      </w:r>
    </w:p>
    <w:p w14:paraId="3474FBA7" w14:textId="7FCC51F9" w:rsidR="005D4FE5" w:rsidRPr="005D4FE5" w:rsidRDefault="005D4FE5" w:rsidP="005D4FE5">
      <w:pPr>
        <w:pStyle w:val="Paragraphedeliste"/>
        <w:numPr>
          <w:ilvl w:val="0"/>
          <w:numId w:val="29"/>
        </w:numPr>
        <w:jc w:val="both"/>
        <w:rPr>
          <w:rFonts w:cs="Arial"/>
          <w:szCs w:val="22"/>
        </w:rPr>
      </w:pPr>
      <w:r w:rsidRPr="00452A0B">
        <w:rPr>
          <w:rFonts w:cs="Arial"/>
          <w:szCs w:val="22"/>
        </w:rPr>
        <w:t>Bilans ou extraits de bilan, concernant les</w:t>
      </w:r>
      <w:r w:rsidRPr="005D4FE5">
        <w:rPr>
          <w:rFonts w:cs="Arial"/>
          <w:szCs w:val="22"/>
        </w:rPr>
        <w:t xml:space="preserve"> trois dernières années, des opérateurs économiques pour lesquels l'établissement des bilans est obligatoire en vertu de la loi.</w:t>
      </w:r>
    </w:p>
    <w:p w14:paraId="06E702EC" w14:textId="5834DD62" w:rsidR="005D4FE5" w:rsidRDefault="005D4FE5" w:rsidP="005D4FE5">
      <w:pPr>
        <w:jc w:val="both"/>
        <w:rPr>
          <w:rFonts w:cs="Arial"/>
          <w:szCs w:val="22"/>
        </w:rPr>
      </w:pPr>
      <w:r w:rsidRPr="005D4FE5">
        <w:rPr>
          <w:rFonts w:cs="Arial"/>
          <w:szCs w:val="22"/>
        </w:rPr>
        <w:t>Si, pour une raison justifiée, l'opérateur économique n'est pas en mesure de produire les renseignements et documents demandés, il est autorisé à prouver sa capacité économique et financiè</w:t>
      </w:r>
      <w:r>
        <w:rPr>
          <w:rFonts w:cs="Arial"/>
          <w:szCs w:val="22"/>
        </w:rPr>
        <w:t>re par tout autre moyen</w:t>
      </w:r>
      <w:r w:rsidRPr="005D4FE5">
        <w:rPr>
          <w:rFonts w:cs="Arial"/>
          <w:szCs w:val="22"/>
        </w:rPr>
        <w:t>.</w:t>
      </w:r>
    </w:p>
    <w:p w14:paraId="30212F1E" w14:textId="77777777" w:rsidR="001F1528" w:rsidRDefault="001F1528" w:rsidP="005D4FE5">
      <w:pPr>
        <w:jc w:val="both"/>
        <w:rPr>
          <w:rFonts w:cs="Arial"/>
          <w:szCs w:val="22"/>
        </w:rPr>
      </w:pPr>
    </w:p>
    <w:p w14:paraId="041951E4" w14:textId="60F9FA55" w:rsidR="001F1528" w:rsidRPr="001F1528" w:rsidRDefault="001F1528" w:rsidP="005D4FE5">
      <w:pPr>
        <w:jc w:val="both"/>
        <w:rPr>
          <w:rFonts w:cs="Arial"/>
          <w:b/>
          <w:szCs w:val="22"/>
        </w:rPr>
      </w:pPr>
      <w:r w:rsidRPr="001F1528">
        <w:rPr>
          <w:rFonts w:cs="Arial"/>
          <w:b/>
          <w:szCs w:val="22"/>
        </w:rPr>
        <w:t>Capacité technique et professionnelle :</w:t>
      </w:r>
    </w:p>
    <w:p w14:paraId="7EBF2E32" w14:textId="58BD4DC5" w:rsidR="005D4FE5" w:rsidRPr="00452A0B" w:rsidRDefault="005D4FE5" w:rsidP="001F1528">
      <w:pPr>
        <w:pStyle w:val="Paragraphedeliste"/>
        <w:numPr>
          <w:ilvl w:val="0"/>
          <w:numId w:val="29"/>
        </w:numPr>
        <w:jc w:val="both"/>
        <w:rPr>
          <w:rFonts w:cs="Arial"/>
          <w:szCs w:val="22"/>
        </w:rPr>
      </w:pPr>
      <w:r w:rsidRPr="00452A0B">
        <w:rPr>
          <w:rFonts w:cs="Arial"/>
          <w:szCs w:val="22"/>
        </w:rPr>
        <w:t>Une liste des travaux exécutés au cours des cinq dernières années, assortie d'attestations de bonne exécution pour les travaux les plus importants. Ces attestations indiquent le montant, la date et le lieu d'exécution des travaux et précisent s'ils ont été effectués selon les règles de l'art et menés régulièrement à bonne fin ;</w:t>
      </w:r>
    </w:p>
    <w:p w14:paraId="15A07FC2" w14:textId="77777777" w:rsidR="001F1528" w:rsidRPr="00452A0B" w:rsidRDefault="005D4FE5" w:rsidP="005D4FE5">
      <w:pPr>
        <w:pStyle w:val="Paragraphedeliste"/>
        <w:numPr>
          <w:ilvl w:val="0"/>
          <w:numId w:val="29"/>
        </w:numPr>
        <w:jc w:val="both"/>
        <w:rPr>
          <w:rFonts w:cs="Arial"/>
          <w:szCs w:val="22"/>
        </w:rPr>
      </w:pPr>
      <w:r w:rsidRPr="00452A0B">
        <w:rPr>
          <w:rFonts w:cs="Arial"/>
          <w:szCs w:val="22"/>
        </w:rPr>
        <w:lastRenderedPageBreak/>
        <w:t>Une déclaration indiquant les effectifs moyens annuels du candidat et l'importance du personnel d'encadrement pendant les trois dernières années ;</w:t>
      </w:r>
    </w:p>
    <w:p w14:paraId="3B6B5152" w14:textId="77777777" w:rsidR="001F1528" w:rsidRPr="00452A0B" w:rsidRDefault="005D4FE5" w:rsidP="005D4FE5">
      <w:pPr>
        <w:pStyle w:val="Paragraphedeliste"/>
        <w:numPr>
          <w:ilvl w:val="0"/>
          <w:numId w:val="29"/>
        </w:numPr>
        <w:jc w:val="both"/>
        <w:rPr>
          <w:rFonts w:cs="Arial"/>
          <w:szCs w:val="22"/>
        </w:rPr>
      </w:pPr>
      <w:r w:rsidRPr="00452A0B">
        <w:rPr>
          <w:rFonts w:cs="Arial"/>
          <w:szCs w:val="22"/>
        </w:rPr>
        <w:t>L'indication des mesures de gestion environnementale que le candidat pourra appliquer lors de l'exécution du marché public ;</w:t>
      </w:r>
    </w:p>
    <w:p w14:paraId="3B556527" w14:textId="77777777" w:rsidR="001F1528" w:rsidRPr="00452A0B" w:rsidRDefault="005D4FE5" w:rsidP="005D4FE5">
      <w:pPr>
        <w:pStyle w:val="Paragraphedeliste"/>
        <w:numPr>
          <w:ilvl w:val="0"/>
          <w:numId w:val="29"/>
        </w:numPr>
        <w:jc w:val="both"/>
        <w:rPr>
          <w:rFonts w:cs="Arial"/>
          <w:szCs w:val="22"/>
        </w:rPr>
      </w:pPr>
      <w:r w:rsidRPr="00452A0B">
        <w:rPr>
          <w:rFonts w:cs="Arial"/>
          <w:szCs w:val="22"/>
        </w:rPr>
        <w:t>Des certificats de qualification professionnelle établis par des organismes indépendants. Dans ce cas, l'acheteur accepte tout moyen de preuve équivalent ainsi que les certificats équivalents d'organismes établis dans d'autres Etats membres ;</w:t>
      </w:r>
    </w:p>
    <w:p w14:paraId="41C6216E" w14:textId="77777777" w:rsidR="00223180" w:rsidRDefault="00223180" w:rsidP="005D4FE5">
      <w:pPr>
        <w:jc w:val="both"/>
        <w:rPr>
          <w:rFonts w:cs="Arial"/>
          <w:szCs w:val="22"/>
        </w:rPr>
      </w:pPr>
    </w:p>
    <w:p w14:paraId="0E9BF386" w14:textId="58FB750C" w:rsidR="00223180" w:rsidRPr="00223180" w:rsidRDefault="00223180" w:rsidP="005D4FE5">
      <w:pPr>
        <w:jc w:val="both"/>
        <w:rPr>
          <w:rFonts w:cs="Arial"/>
          <w:b/>
          <w:szCs w:val="22"/>
        </w:rPr>
      </w:pPr>
      <w:r w:rsidRPr="00223180">
        <w:rPr>
          <w:rFonts w:cs="Arial"/>
          <w:b/>
          <w:szCs w:val="22"/>
        </w:rPr>
        <w:t>En cas de groupement momentané d’entreprises, tous les membres doivent fournir les éléments demandés ci-dessus.</w:t>
      </w:r>
    </w:p>
    <w:p w14:paraId="68FD4B28" w14:textId="77777777" w:rsidR="00223180" w:rsidRDefault="00223180" w:rsidP="005D4FE5">
      <w:pPr>
        <w:jc w:val="both"/>
        <w:rPr>
          <w:rFonts w:cs="Arial"/>
          <w:b/>
          <w:szCs w:val="22"/>
        </w:rPr>
      </w:pPr>
    </w:p>
    <w:p w14:paraId="12F01673" w14:textId="504019C4" w:rsidR="001F1528" w:rsidRDefault="001F1528" w:rsidP="005D4FE5">
      <w:pPr>
        <w:jc w:val="both"/>
        <w:rPr>
          <w:rFonts w:cs="Arial"/>
          <w:szCs w:val="22"/>
        </w:rPr>
      </w:pPr>
      <w:r>
        <w:rPr>
          <w:rFonts w:cs="Arial"/>
          <w:b/>
          <w:szCs w:val="22"/>
        </w:rPr>
        <w:t xml:space="preserve">Sous-traitance </w:t>
      </w:r>
      <w:r w:rsidRPr="001F1528">
        <w:rPr>
          <w:rFonts w:cs="Arial"/>
          <w:b/>
          <w:szCs w:val="22"/>
        </w:rPr>
        <w:t>:</w:t>
      </w:r>
    </w:p>
    <w:p w14:paraId="3D3289BD" w14:textId="157B3651" w:rsidR="005D4FE5" w:rsidRDefault="005D4FE5" w:rsidP="005D4FE5">
      <w:pPr>
        <w:jc w:val="both"/>
        <w:rPr>
          <w:rFonts w:cs="Arial"/>
          <w:szCs w:val="22"/>
        </w:rPr>
      </w:pPr>
      <w:r w:rsidRPr="005D4FE5">
        <w:rPr>
          <w:rFonts w:cs="Arial"/>
          <w:szCs w:val="22"/>
        </w:rPr>
        <w:t>Si le candidat recourt à la sous-traitance, il doit produire les mêmes documents concernant ce sous-traitant. En outre, pour justifier qu’il dispose des capacités de ce sous-traitant pour l’exécution du marché, le candidat produit un engagement écrit de ce sous-traitant.</w:t>
      </w:r>
    </w:p>
    <w:p w14:paraId="644586E4" w14:textId="77777777" w:rsidR="005D4FE5" w:rsidRDefault="005D4FE5" w:rsidP="003C2BF2">
      <w:pPr>
        <w:jc w:val="both"/>
        <w:rPr>
          <w:rFonts w:cs="Arial"/>
          <w:szCs w:val="22"/>
        </w:rPr>
      </w:pPr>
    </w:p>
    <w:p w14:paraId="25E5EA67" w14:textId="77777777" w:rsidR="005D4FE5" w:rsidRPr="00C1260D" w:rsidRDefault="005D4FE5" w:rsidP="003C2BF2">
      <w:pPr>
        <w:jc w:val="both"/>
        <w:rPr>
          <w:rFonts w:cs="Arial"/>
          <w:szCs w:val="22"/>
        </w:rPr>
      </w:pPr>
    </w:p>
    <w:p w14:paraId="593F286E" w14:textId="0C607A67" w:rsidR="004A6C53" w:rsidRPr="00223180" w:rsidRDefault="006B5FC3" w:rsidP="003C2BF2">
      <w:pPr>
        <w:pStyle w:val="Titre2"/>
      </w:pPr>
      <w:bookmarkStart w:id="34" w:name="_Toc216276922"/>
      <w:r w:rsidRPr="00223180">
        <w:t xml:space="preserve">Dossier </w:t>
      </w:r>
      <w:r w:rsidR="004A6C53" w:rsidRPr="00223180">
        <w:t>« Offre</w:t>
      </w:r>
      <w:r w:rsidRPr="00223180">
        <w:t xml:space="preserve"> </w:t>
      </w:r>
      <w:r w:rsidR="004A6C53" w:rsidRPr="00223180">
        <w:t>» :</w:t>
      </w:r>
      <w:bookmarkEnd w:id="34"/>
    </w:p>
    <w:p w14:paraId="66FEF82C" w14:textId="77777777" w:rsidR="004A6C53" w:rsidRPr="00C1260D" w:rsidRDefault="004A6C53" w:rsidP="003C2BF2">
      <w:pPr>
        <w:jc w:val="both"/>
        <w:rPr>
          <w:rFonts w:cs="Arial"/>
          <w:szCs w:val="22"/>
        </w:rPr>
      </w:pPr>
      <w:r w:rsidRPr="00C1260D">
        <w:rPr>
          <w:rFonts w:cs="Arial"/>
          <w:szCs w:val="22"/>
        </w:rPr>
        <w:t>Le dossier de l’offre doit être composé impérativement des éléments suivants :</w:t>
      </w:r>
    </w:p>
    <w:p w14:paraId="5E83A59F" w14:textId="77777777" w:rsidR="004A6C53" w:rsidRPr="00C1260D" w:rsidRDefault="004A6C53" w:rsidP="003C2BF2">
      <w:pPr>
        <w:jc w:val="both"/>
        <w:rPr>
          <w:rFonts w:cs="Arial"/>
          <w:szCs w:val="22"/>
        </w:rPr>
      </w:pPr>
    </w:p>
    <w:p w14:paraId="7B75A557" w14:textId="77777777" w:rsidR="004A6C53" w:rsidRPr="00C1260D" w:rsidRDefault="004A6C53" w:rsidP="003C2BF2">
      <w:pPr>
        <w:pStyle w:val="Titre3"/>
      </w:pPr>
      <w:bookmarkStart w:id="35" w:name="_Toc216276923"/>
      <w:r w:rsidRPr="00C1260D">
        <w:t>Offre administrative :</w:t>
      </w:r>
      <w:bookmarkEnd w:id="35"/>
    </w:p>
    <w:p w14:paraId="736E7FFC" w14:textId="77777777" w:rsidR="00791791" w:rsidRPr="00C1260D" w:rsidRDefault="00791791" w:rsidP="003C2BF2">
      <w:pPr>
        <w:pStyle w:val="Paragraphedeliste"/>
        <w:rPr>
          <w:rFonts w:cs="Arial"/>
          <w:szCs w:val="22"/>
        </w:rPr>
      </w:pPr>
    </w:p>
    <w:p w14:paraId="7130D8CF" w14:textId="77777777" w:rsidR="00791791" w:rsidRPr="00C1260D" w:rsidRDefault="00481CFF" w:rsidP="003C2BF2">
      <w:pPr>
        <w:numPr>
          <w:ilvl w:val="0"/>
          <w:numId w:val="15"/>
        </w:numPr>
        <w:ind w:left="360"/>
        <w:jc w:val="both"/>
        <w:rPr>
          <w:rFonts w:cs="Arial"/>
          <w:szCs w:val="22"/>
        </w:rPr>
      </w:pPr>
      <w:r w:rsidRPr="00C1260D">
        <w:rPr>
          <w:rFonts w:cs="Arial"/>
          <w:szCs w:val="22"/>
        </w:rPr>
        <w:t xml:space="preserve">Les attestations d’assurance </w:t>
      </w:r>
      <w:r w:rsidRPr="00740C08">
        <w:rPr>
          <w:rFonts w:cs="Arial"/>
          <w:szCs w:val="22"/>
        </w:rPr>
        <w:t>civile, professionnelle et décennale</w:t>
      </w:r>
      <w:r w:rsidRPr="00C1260D">
        <w:rPr>
          <w:rFonts w:cs="Arial"/>
          <w:szCs w:val="22"/>
        </w:rPr>
        <w:t xml:space="preserve"> en cours de validité,</w:t>
      </w:r>
    </w:p>
    <w:p w14:paraId="79FA7D8C" w14:textId="77777777" w:rsidR="00791791" w:rsidRPr="00C1260D" w:rsidRDefault="00791791" w:rsidP="003C2BF2">
      <w:pPr>
        <w:pStyle w:val="Paragraphedeliste"/>
        <w:rPr>
          <w:rFonts w:cs="Arial"/>
          <w:szCs w:val="22"/>
        </w:rPr>
      </w:pPr>
    </w:p>
    <w:p w14:paraId="19AF69E9" w14:textId="5AF1F0C1" w:rsidR="00811CB3" w:rsidRDefault="00811CB3" w:rsidP="003C2BF2">
      <w:pPr>
        <w:numPr>
          <w:ilvl w:val="0"/>
          <w:numId w:val="15"/>
        </w:numPr>
        <w:ind w:left="360"/>
        <w:jc w:val="both"/>
        <w:rPr>
          <w:rFonts w:cs="Arial"/>
          <w:szCs w:val="22"/>
        </w:rPr>
      </w:pPr>
      <w:r w:rsidRPr="00C1260D">
        <w:rPr>
          <w:rFonts w:cs="Arial"/>
          <w:szCs w:val="22"/>
        </w:rPr>
        <w:t>Le projet de marché et le cahier des charges à titre de documents contractuels, dûment paraphés et signés attestant de l’acceptation de leurs termes par le soumissionnaire.</w:t>
      </w:r>
    </w:p>
    <w:p w14:paraId="7EA992B8" w14:textId="77777777" w:rsidR="009D1B40" w:rsidRDefault="009D1B40" w:rsidP="001F14D9">
      <w:pPr>
        <w:pStyle w:val="Paragraphedeliste"/>
        <w:rPr>
          <w:rFonts w:cs="Arial"/>
          <w:szCs w:val="22"/>
        </w:rPr>
      </w:pPr>
    </w:p>
    <w:p w14:paraId="0ED110C8" w14:textId="77777777" w:rsidR="00811CB3" w:rsidRPr="00C1260D" w:rsidRDefault="00811CB3" w:rsidP="003C2BF2">
      <w:pPr>
        <w:numPr>
          <w:ilvl w:val="0"/>
          <w:numId w:val="15"/>
        </w:numPr>
        <w:ind w:left="360"/>
        <w:jc w:val="both"/>
        <w:rPr>
          <w:rFonts w:cs="Arial"/>
          <w:szCs w:val="22"/>
        </w:rPr>
      </w:pPr>
      <w:r w:rsidRPr="00C1260D">
        <w:rPr>
          <w:rFonts w:cs="Arial"/>
          <w:szCs w:val="22"/>
        </w:rPr>
        <w:t>Pour chacun des sous-traitants envisagés, le soumissionnaire d</w:t>
      </w:r>
      <w:r w:rsidR="00367F13" w:rsidRPr="00C1260D">
        <w:rPr>
          <w:rFonts w:cs="Arial"/>
          <w:szCs w:val="22"/>
        </w:rPr>
        <w:t>oit</w:t>
      </w:r>
      <w:r w:rsidRPr="00C1260D">
        <w:rPr>
          <w:rFonts w:cs="Arial"/>
          <w:szCs w:val="22"/>
        </w:rPr>
        <w:t xml:space="preserve"> indiquer dans </w:t>
      </w:r>
      <w:r w:rsidR="00367F13" w:rsidRPr="00C1260D">
        <w:rPr>
          <w:rFonts w:cs="Arial"/>
          <w:szCs w:val="22"/>
        </w:rPr>
        <w:t xml:space="preserve">son </w:t>
      </w:r>
      <w:r w:rsidR="00BF0B28" w:rsidRPr="00C1260D">
        <w:rPr>
          <w:rFonts w:cs="Arial"/>
          <w:szCs w:val="22"/>
        </w:rPr>
        <w:t xml:space="preserve">offre </w:t>
      </w:r>
      <w:r w:rsidRPr="00C1260D">
        <w:rPr>
          <w:rFonts w:cs="Arial"/>
          <w:szCs w:val="22"/>
        </w:rPr>
        <w:t>le montant et la nature des prestations qu’il envisage de sous-traiter.</w:t>
      </w:r>
    </w:p>
    <w:p w14:paraId="057D899F" w14:textId="77777777" w:rsidR="00791791" w:rsidRPr="00C1260D" w:rsidRDefault="00791791" w:rsidP="003C2BF2">
      <w:pPr>
        <w:pStyle w:val="Paragraphedeliste"/>
        <w:rPr>
          <w:rFonts w:cs="Arial"/>
          <w:szCs w:val="22"/>
        </w:rPr>
      </w:pPr>
    </w:p>
    <w:p w14:paraId="691B65DF" w14:textId="77777777" w:rsidR="00AE424B" w:rsidRPr="001D29C0" w:rsidRDefault="00AE424B" w:rsidP="001D29C0">
      <w:pPr>
        <w:jc w:val="both"/>
        <w:rPr>
          <w:rFonts w:cs="Arial"/>
          <w:szCs w:val="22"/>
        </w:rPr>
      </w:pPr>
      <w:r w:rsidRPr="001D29C0">
        <w:rPr>
          <w:rFonts w:cs="Arial"/>
          <w:b/>
          <w:szCs w:val="22"/>
        </w:rPr>
        <w:t>Documents à produire ultérieurement (au stade de l’attribution du marché) :</w:t>
      </w:r>
    </w:p>
    <w:p w14:paraId="5B20073C" w14:textId="42B380C4" w:rsidR="00AE424B" w:rsidRPr="001D29C0" w:rsidRDefault="00AE424B" w:rsidP="001D29C0">
      <w:pPr>
        <w:numPr>
          <w:ilvl w:val="0"/>
          <w:numId w:val="15"/>
        </w:numPr>
        <w:ind w:left="360"/>
        <w:jc w:val="both"/>
        <w:rPr>
          <w:rFonts w:cs="Arial"/>
          <w:szCs w:val="22"/>
        </w:rPr>
      </w:pPr>
      <w:r>
        <w:rPr>
          <w:rFonts w:cs="Arial"/>
          <w:szCs w:val="22"/>
        </w:rPr>
        <w:t>A</w:t>
      </w:r>
      <w:r w:rsidRPr="001D29C0">
        <w:rPr>
          <w:rFonts w:cs="Arial"/>
          <w:szCs w:val="22"/>
        </w:rPr>
        <w:t>ttestations et certificats délivrés par les administrations et organismes compétents prouvant que le candidat a satisfait à ses obligations fiscales et sociales ou documents équivalents en cas de candidat</w:t>
      </w:r>
      <w:r w:rsidR="006341AA">
        <w:rPr>
          <w:rFonts w:cs="Arial"/>
          <w:szCs w:val="22"/>
        </w:rPr>
        <w:t>s</w:t>
      </w:r>
      <w:r w:rsidRPr="001D29C0">
        <w:rPr>
          <w:rFonts w:cs="Arial"/>
          <w:szCs w:val="22"/>
        </w:rPr>
        <w:t xml:space="preserve"> étrangers</w:t>
      </w:r>
      <w:r w:rsidR="008918E4">
        <w:rPr>
          <w:rFonts w:cs="Arial"/>
          <w:szCs w:val="22"/>
        </w:rPr>
        <w:t>, datant de moins de six mois</w:t>
      </w:r>
      <w:r w:rsidRPr="001D29C0">
        <w:rPr>
          <w:rFonts w:cs="Arial"/>
          <w:szCs w:val="22"/>
        </w:rPr>
        <w:t>.</w:t>
      </w:r>
    </w:p>
    <w:p w14:paraId="070FC2E1" w14:textId="77777777" w:rsidR="00BF0B28" w:rsidRPr="00C1260D" w:rsidRDefault="00BF0B28" w:rsidP="00BF0B28">
      <w:pPr>
        <w:pStyle w:val="Paragraphedeliste"/>
        <w:rPr>
          <w:rFonts w:cs="Arial"/>
          <w:szCs w:val="22"/>
        </w:rPr>
      </w:pPr>
    </w:p>
    <w:p w14:paraId="180E497F" w14:textId="77777777" w:rsidR="00F94082" w:rsidRPr="00662559" w:rsidRDefault="00F94082" w:rsidP="001D29C0">
      <w:pPr>
        <w:ind w:left="360"/>
        <w:jc w:val="both"/>
        <w:rPr>
          <w:rFonts w:cs="Arial"/>
          <w:szCs w:val="22"/>
        </w:rPr>
      </w:pPr>
    </w:p>
    <w:p w14:paraId="7A8591F6" w14:textId="6E56643B" w:rsidR="004A6C53" w:rsidRPr="00662559" w:rsidRDefault="004A6C53" w:rsidP="003C2BF2">
      <w:pPr>
        <w:pStyle w:val="Titre3"/>
      </w:pPr>
      <w:bookmarkStart w:id="36" w:name="_Toc467160637"/>
      <w:bookmarkStart w:id="37" w:name="_Toc467160638"/>
      <w:bookmarkStart w:id="38" w:name="_Toc216276924"/>
      <w:bookmarkEnd w:id="36"/>
      <w:bookmarkEnd w:id="37"/>
      <w:r w:rsidRPr="00662559">
        <w:t>Offre technique :</w:t>
      </w:r>
      <w:bookmarkEnd w:id="38"/>
    </w:p>
    <w:p w14:paraId="72F9F498" w14:textId="77777777" w:rsidR="00E82597" w:rsidRPr="00F04B1D" w:rsidRDefault="00E82597" w:rsidP="00E82597">
      <w:pPr>
        <w:jc w:val="both"/>
        <w:rPr>
          <w:rFonts w:cs="Arial"/>
          <w:b/>
          <w:color w:val="FF0000"/>
          <w:szCs w:val="22"/>
        </w:rPr>
      </w:pPr>
      <w:r w:rsidRPr="00662559">
        <w:rPr>
          <w:rFonts w:cs="Arial"/>
          <w:b/>
          <w:color w:val="FF0000"/>
          <w:szCs w:val="22"/>
        </w:rPr>
        <w:t>Ce document comprendra toutes justifications et observations du soumissionnaire et devra notamment respecter le plan suivant :</w:t>
      </w:r>
    </w:p>
    <w:p w14:paraId="7A2963C6" w14:textId="77777777" w:rsidR="00E82597" w:rsidRPr="00F04B1D" w:rsidRDefault="00E82597" w:rsidP="00E82597">
      <w:pPr>
        <w:pStyle w:val="Paragraphedeliste"/>
        <w:numPr>
          <w:ilvl w:val="0"/>
          <w:numId w:val="41"/>
        </w:numPr>
        <w:jc w:val="both"/>
        <w:rPr>
          <w:b/>
        </w:rPr>
      </w:pPr>
      <w:r w:rsidRPr="00F04B1D">
        <w:rPr>
          <w:b/>
        </w:rPr>
        <w:t xml:space="preserve">Présentation générale de l’offre </w:t>
      </w:r>
    </w:p>
    <w:p w14:paraId="20E5AD2D" w14:textId="77777777" w:rsidR="00E82597" w:rsidRPr="00674788" w:rsidRDefault="00E82597" w:rsidP="00E82597">
      <w:pPr>
        <w:jc w:val="both"/>
        <w:rPr>
          <w:szCs w:val="22"/>
        </w:rPr>
      </w:pPr>
      <w:r w:rsidRPr="00674788">
        <w:rPr>
          <w:szCs w:val="22"/>
        </w:rPr>
        <w:t>Le soumissionnaire expose les motivations qui le conduisent à présenter une offre, et présente les points forts de cette dernière.</w:t>
      </w:r>
    </w:p>
    <w:p w14:paraId="26314FC5" w14:textId="77777777" w:rsidR="00E82597" w:rsidRDefault="00E82597" w:rsidP="00E82597">
      <w:pPr>
        <w:jc w:val="both"/>
      </w:pPr>
    </w:p>
    <w:p w14:paraId="4CCE09CA" w14:textId="77777777" w:rsidR="00E82597" w:rsidRPr="00F04B1D" w:rsidRDefault="00E82597" w:rsidP="00E82597">
      <w:pPr>
        <w:pStyle w:val="Paragraphedeliste"/>
        <w:numPr>
          <w:ilvl w:val="0"/>
          <w:numId w:val="41"/>
        </w:numPr>
        <w:jc w:val="both"/>
        <w:rPr>
          <w:b/>
        </w:rPr>
      </w:pPr>
      <w:r w:rsidRPr="00F04B1D">
        <w:rPr>
          <w:b/>
        </w:rPr>
        <w:t>Organisation proposée pour répondre aux besoins de l’accord-cadre</w:t>
      </w:r>
    </w:p>
    <w:p w14:paraId="175A6054" w14:textId="77777777" w:rsidR="00E82597" w:rsidRDefault="00E82597" w:rsidP="00E82597">
      <w:pPr>
        <w:jc w:val="both"/>
        <w:rPr>
          <w:szCs w:val="22"/>
        </w:rPr>
      </w:pPr>
      <w:r>
        <w:rPr>
          <w:szCs w:val="22"/>
        </w:rPr>
        <w:t xml:space="preserve">Le soumissionnaire doit détailler dans ce paragraphe, l’organisation et les moyens humains et techniques déployés pour la réalisation des prestations en respectant le plan ci-dessous. </w:t>
      </w:r>
    </w:p>
    <w:p w14:paraId="012E371C" w14:textId="77777777" w:rsidR="00E82597" w:rsidRPr="00CE343E" w:rsidRDefault="00E82597" w:rsidP="00E82597">
      <w:pPr>
        <w:jc w:val="both"/>
        <w:rPr>
          <w:b/>
          <w:szCs w:val="22"/>
        </w:rPr>
      </w:pPr>
    </w:p>
    <w:p w14:paraId="6504D050" w14:textId="77777777" w:rsidR="00E82597" w:rsidRPr="008D4B80" w:rsidRDefault="00E82597" w:rsidP="00E82597">
      <w:pPr>
        <w:jc w:val="both"/>
        <w:rPr>
          <w:szCs w:val="22"/>
          <w:u w:val="single"/>
        </w:rPr>
      </w:pPr>
      <w:r w:rsidRPr="008D4B80">
        <w:rPr>
          <w:szCs w:val="22"/>
          <w:u w:val="single"/>
        </w:rPr>
        <w:t>2.1 - Présentation des moyens humains et de l’équipe en charge de l’accord-cadre</w:t>
      </w:r>
    </w:p>
    <w:p w14:paraId="04B86E2D" w14:textId="77777777" w:rsidR="00E82597" w:rsidRPr="00CE343E" w:rsidRDefault="00E82597" w:rsidP="00E82597">
      <w:pPr>
        <w:jc w:val="both"/>
        <w:rPr>
          <w:szCs w:val="22"/>
        </w:rPr>
      </w:pPr>
      <w:r w:rsidRPr="007A42B4">
        <w:rPr>
          <w:szCs w:val="22"/>
        </w:rPr>
        <w:t xml:space="preserve">Il est attendu, dans ce cadre, la remise d’un organigramme fonctionnel des principaux intervenants amenés à intervenir ainsi que les CV associés. Il convient également de détailler </w:t>
      </w:r>
      <w:r w:rsidRPr="00CE343E">
        <w:rPr>
          <w:szCs w:val="22"/>
        </w:rPr>
        <w:t xml:space="preserve">les compétences nécessaires à la bonne exécution des prestations, d’identifier le rôle, les fonctions et le nombre de personnes affectées aux différentes tâches en définissant le profil de chaque fonction. </w:t>
      </w:r>
    </w:p>
    <w:p w14:paraId="32675C83" w14:textId="77777777" w:rsidR="00E82597" w:rsidRPr="00CE343E" w:rsidRDefault="00E82597" w:rsidP="00E82597">
      <w:pPr>
        <w:jc w:val="both"/>
        <w:rPr>
          <w:szCs w:val="22"/>
        </w:rPr>
      </w:pPr>
      <w:r>
        <w:rPr>
          <w:szCs w:val="22"/>
        </w:rPr>
        <w:lastRenderedPageBreak/>
        <w:t xml:space="preserve">L’organisation mise en œuvre pour le pilotage et suivi de l’accord-cadre doit également être détaillée. </w:t>
      </w:r>
    </w:p>
    <w:p w14:paraId="4254CEDA" w14:textId="77777777" w:rsidR="00E82597" w:rsidRDefault="00E82597" w:rsidP="00E82597">
      <w:pPr>
        <w:jc w:val="both"/>
        <w:rPr>
          <w:rFonts w:cs="Arial"/>
          <w:szCs w:val="22"/>
        </w:rPr>
      </w:pPr>
    </w:p>
    <w:p w14:paraId="4A90630D" w14:textId="77777777" w:rsidR="00E82597" w:rsidRPr="00186CCE" w:rsidRDefault="00E82597" w:rsidP="00E82597">
      <w:pPr>
        <w:jc w:val="both"/>
        <w:rPr>
          <w:szCs w:val="22"/>
          <w:u w:val="single"/>
        </w:rPr>
      </w:pPr>
      <w:r w:rsidRPr="00CE343E">
        <w:rPr>
          <w:szCs w:val="22"/>
          <w:u w:val="single"/>
        </w:rPr>
        <w:t xml:space="preserve">2.2 - Organisation et moyens mis en œuvre pour réaliser l’ensemble des </w:t>
      </w:r>
      <w:r>
        <w:rPr>
          <w:szCs w:val="22"/>
          <w:u w:val="single"/>
        </w:rPr>
        <w:t>demandes de travaux</w:t>
      </w:r>
      <w:r w:rsidRPr="00CE343E">
        <w:rPr>
          <w:szCs w:val="22"/>
          <w:u w:val="single"/>
        </w:rPr>
        <w:t xml:space="preserve"> confiées au </w:t>
      </w:r>
      <w:r>
        <w:rPr>
          <w:szCs w:val="22"/>
          <w:u w:val="single"/>
        </w:rPr>
        <w:t>Titulaire</w:t>
      </w:r>
    </w:p>
    <w:p w14:paraId="2034CC1B" w14:textId="77777777" w:rsidR="00E82597" w:rsidRPr="004C3837" w:rsidRDefault="00E82597" w:rsidP="00E82597">
      <w:pPr>
        <w:jc w:val="both"/>
        <w:rPr>
          <w:szCs w:val="22"/>
        </w:rPr>
      </w:pPr>
      <w:r w:rsidRPr="004C3837">
        <w:rPr>
          <w:szCs w:val="22"/>
        </w:rPr>
        <w:t xml:space="preserve">Il est attendu dans ce paragraphe une description détaillée de la méthodologie que s’engage à mettre en œuvre le soumissionnaire pour la réalisation </w:t>
      </w:r>
      <w:r>
        <w:rPr>
          <w:szCs w:val="22"/>
        </w:rPr>
        <w:t xml:space="preserve">des travaux (de la réception de la demande du CEA jusqu’à la levée des réserves et réception des livrables). </w:t>
      </w:r>
    </w:p>
    <w:p w14:paraId="2486EE3E" w14:textId="77777777" w:rsidR="00E82597" w:rsidRDefault="00E82597" w:rsidP="00E82597">
      <w:pPr>
        <w:jc w:val="both"/>
        <w:rPr>
          <w:szCs w:val="22"/>
        </w:rPr>
      </w:pPr>
    </w:p>
    <w:p w14:paraId="676E9078" w14:textId="25DC8A97" w:rsidR="00E82597" w:rsidRDefault="00E82597" w:rsidP="00E82597">
      <w:pPr>
        <w:jc w:val="both"/>
        <w:rPr>
          <w:szCs w:val="22"/>
        </w:rPr>
      </w:pPr>
      <w:r w:rsidRPr="00D86EBE">
        <w:rPr>
          <w:szCs w:val="22"/>
        </w:rPr>
        <w:t>Le soumissionnaire présente également les moyens et les méthodes mises en œuvre durant le marché</w:t>
      </w:r>
      <w:r>
        <w:rPr>
          <w:szCs w:val="22"/>
        </w:rPr>
        <w:t xml:space="preserve"> </w:t>
      </w:r>
      <w:r w:rsidRPr="00880AE9">
        <w:rPr>
          <w:szCs w:val="22"/>
        </w:rPr>
        <w:t>pour garantir la continuité des prestations sans interruption notamment durant la phase de suivi de chantier</w:t>
      </w:r>
      <w:r w:rsidR="00662559">
        <w:rPr>
          <w:szCs w:val="22"/>
        </w:rPr>
        <w:t xml:space="preserve">, ainsi que </w:t>
      </w:r>
      <w:r w:rsidR="00741ED2">
        <w:rPr>
          <w:szCs w:val="22"/>
        </w:rPr>
        <w:t>les méthodologies</w:t>
      </w:r>
      <w:r w:rsidR="00662559">
        <w:rPr>
          <w:szCs w:val="22"/>
        </w:rPr>
        <w:t xml:space="preserve"> de suivi de l’accord-cadre et la réponse aux exigences qualités.</w:t>
      </w:r>
    </w:p>
    <w:p w14:paraId="17A94488" w14:textId="77777777" w:rsidR="00E82597" w:rsidRDefault="00E82597" w:rsidP="00E82597">
      <w:pPr>
        <w:jc w:val="both"/>
      </w:pPr>
    </w:p>
    <w:p w14:paraId="53B6CF53" w14:textId="69690BFA" w:rsidR="00E82597" w:rsidRPr="00EE7AE3" w:rsidRDefault="00E82597" w:rsidP="00E82597">
      <w:pPr>
        <w:pStyle w:val="Paragraphedeliste"/>
        <w:numPr>
          <w:ilvl w:val="0"/>
          <w:numId w:val="41"/>
        </w:numPr>
        <w:ind w:left="0" w:firstLine="567"/>
        <w:jc w:val="both"/>
        <w:rPr>
          <w:b/>
        </w:rPr>
      </w:pPr>
      <w:r w:rsidRPr="00EE7AE3">
        <w:rPr>
          <w:b/>
        </w:rPr>
        <w:t>Un descriptif technique et organisationnel</w:t>
      </w:r>
      <w:r w:rsidR="00662559">
        <w:rPr>
          <w:b/>
        </w:rPr>
        <w:t xml:space="preserve"> par scénario</w:t>
      </w:r>
      <w:r w:rsidRPr="00EE7AE3">
        <w:rPr>
          <w:b/>
        </w:rPr>
        <w:t xml:space="preserve"> détaillant la bonne compréhension des différents scénarios pour le périmètre technique :</w:t>
      </w:r>
    </w:p>
    <w:p w14:paraId="273C8CA7" w14:textId="246E5856" w:rsidR="00E82597" w:rsidRDefault="00E82597" w:rsidP="00E82597">
      <w:pPr>
        <w:pStyle w:val="Paragraphedeliste"/>
        <w:numPr>
          <w:ilvl w:val="0"/>
          <w:numId w:val="42"/>
        </w:numPr>
        <w:jc w:val="both"/>
      </w:pPr>
      <w:r w:rsidRPr="00DF3765">
        <w:t>Les grands principes adoptés</w:t>
      </w:r>
      <w:r w:rsidR="00662559">
        <w:t xml:space="preserve"> et les solutions techniques proposées </w:t>
      </w:r>
      <w:r w:rsidRPr="00DF3765">
        <w:t>pour garantir au CEA la bonne prise en comp</w:t>
      </w:r>
      <w:r>
        <w:t>te de son programme technique, ainsi que des références sur ce type de scénario</w:t>
      </w:r>
    </w:p>
    <w:p w14:paraId="6B7A3CEF" w14:textId="77777777" w:rsidR="001212BE" w:rsidRPr="001212BE" w:rsidRDefault="001212BE" w:rsidP="001212BE">
      <w:pPr>
        <w:numPr>
          <w:ilvl w:val="1"/>
          <w:numId w:val="42"/>
        </w:numPr>
        <w:textAlignment w:val="center"/>
        <w:rPr>
          <w:rFonts w:ascii="Calibri" w:hAnsi="Calibri" w:cs="Calibri"/>
          <w:szCs w:val="22"/>
        </w:rPr>
      </w:pPr>
      <w:r w:rsidRPr="001212BE">
        <w:rPr>
          <w:rFonts w:cs="Arial"/>
          <w:i/>
          <w:iCs/>
          <w:szCs w:val="22"/>
        </w:rPr>
        <w:t xml:space="preserve">Pertinence du choix des matériels accompagnés des fiches techniques </w:t>
      </w:r>
    </w:p>
    <w:p w14:paraId="4B809D2D" w14:textId="77777777" w:rsidR="001212BE" w:rsidRPr="001212BE" w:rsidRDefault="001212BE" w:rsidP="001212BE">
      <w:pPr>
        <w:numPr>
          <w:ilvl w:val="1"/>
          <w:numId w:val="42"/>
        </w:numPr>
        <w:textAlignment w:val="center"/>
        <w:rPr>
          <w:rFonts w:ascii="Calibri" w:hAnsi="Calibri" w:cs="Calibri"/>
          <w:szCs w:val="22"/>
        </w:rPr>
      </w:pPr>
      <w:r w:rsidRPr="001212BE">
        <w:rPr>
          <w:rFonts w:cs="Arial"/>
          <w:i/>
          <w:iCs/>
          <w:szCs w:val="22"/>
        </w:rPr>
        <w:t>Descriptif sommaire des installations prévues dans chacun des scénarios</w:t>
      </w:r>
    </w:p>
    <w:p w14:paraId="58ECB2EA" w14:textId="06FA5937" w:rsidR="00E82597" w:rsidRDefault="00662559" w:rsidP="00E82597">
      <w:pPr>
        <w:pStyle w:val="Paragraphedeliste"/>
        <w:numPr>
          <w:ilvl w:val="0"/>
          <w:numId w:val="42"/>
        </w:numPr>
        <w:jc w:val="both"/>
      </w:pPr>
      <w:r>
        <w:t xml:space="preserve">La présentation du mode opératoire, l’organisation du chantier et la procédure d’exécution </w:t>
      </w:r>
      <w:r w:rsidR="00A37A45">
        <w:t xml:space="preserve">en incluant bien : </w:t>
      </w:r>
    </w:p>
    <w:p w14:paraId="7151533B" w14:textId="77777777" w:rsidR="00A37A45" w:rsidRPr="00A37A45" w:rsidRDefault="00A37A45" w:rsidP="00A37A45">
      <w:pPr>
        <w:numPr>
          <w:ilvl w:val="1"/>
          <w:numId w:val="42"/>
        </w:numPr>
        <w:textAlignment w:val="center"/>
        <w:rPr>
          <w:rFonts w:ascii="Calibri" w:hAnsi="Calibri" w:cs="Calibri"/>
          <w:szCs w:val="22"/>
        </w:rPr>
      </w:pPr>
      <w:r w:rsidRPr="00A37A45">
        <w:rPr>
          <w:rFonts w:cs="Arial"/>
          <w:i/>
          <w:iCs/>
          <w:szCs w:val="22"/>
        </w:rPr>
        <w:t xml:space="preserve">Gestion de la coactivité - travail en site occupé - gestion des nuisances </w:t>
      </w:r>
    </w:p>
    <w:p w14:paraId="57F2FEEF" w14:textId="77777777" w:rsidR="00A37A45" w:rsidRPr="00A37A45" w:rsidRDefault="00A37A45" w:rsidP="00A37A45">
      <w:pPr>
        <w:numPr>
          <w:ilvl w:val="1"/>
          <w:numId w:val="42"/>
        </w:numPr>
        <w:textAlignment w:val="center"/>
        <w:rPr>
          <w:rFonts w:ascii="Calibri" w:hAnsi="Calibri" w:cs="Calibri"/>
          <w:szCs w:val="22"/>
        </w:rPr>
      </w:pPr>
      <w:r w:rsidRPr="00A37A45">
        <w:rPr>
          <w:rFonts w:cs="Arial"/>
          <w:i/>
          <w:iCs/>
          <w:szCs w:val="22"/>
        </w:rPr>
        <w:t xml:space="preserve">Mise en application de la politique sécurité de l’entreprise spécifique aux travaux prévus </w:t>
      </w:r>
    </w:p>
    <w:p w14:paraId="202B0472" w14:textId="77777777" w:rsidR="00A37A45" w:rsidRPr="00A37A45" w:rsidRDefault="00A37A45" w:rsidP="00A37A45">
      <w:pPr>
        <w:numPr>
          <w:ilvl w:val="1"/>
          <w:numId w:val="42"/>
        </w:numPr>
        <w:textAlignment w:val="center"/>
        <w:rPr>
          <w:rFonts w:ascii="Calibri" w:hAnsi="Calibri" w:cs="Calibri"/>
          <w:szCs w:val="22"/>
        </w:rPr>
      </w:pPr>
      <w:r w:rsidRPr="00A37A45">
        <w:rPr>
          <w:rFonts w:cs="Arial"/>
          <w:i/>
          <w:iCs/>
          <w:szCs w:val="22"/>
        </w:rPr>
        <w:t xml:space="preserve">Mode opératoire soudure, pose de tuyauterie, tests d’étanchéité, test de fonctionnement su système de contrôle commande </w:t>
      </w:r>
    </w:p>
    <w:p w14:paraId="2D56594A" w14:textId="63BF305C" w:rsidR="00A37A45" w:rsidRPr="001212BE" w:rsidRDefault="00A37A45" w:rsidP="00A37A45">
      <w:pPr>
        <w:numPr>
          <w:ilvl w:val="1"/>
          <w:numId w:val="42"/>
        </w:numPr>
        <w:textAlignment w:val="center"/>
        <w:rPr>
          <w:rFonts w:ascii="Calibri" w:hAnsi="Calibri" w:cs="Calibri"/>
          <w:szCs w:val="22"/>
        </w:rPr>
      </w:pPr>
      <w:r w:rsidRPr="00A37A45">
        <w:rPr>
          <w:rFonts w:cs="Arial"/>
          <w:i/>
          <w:iCs/>
          <w:szCs w:val="22"/>
        </w:rPr>
        <w:t xml:space="preserve">Propreté du chantier </w:t>
      </w:r>
    </w:p>
    <w:p w14:paraId="38AF2DF0" w14:textId="0E2FB3E3" w:rsidR="001212BE" w:rsidRPr="001212BE" w:rsidRDefault="001212BE" w:rsidP="001212BE">
      <w:pPr>
        <w:numPr>
          <w:ilvl w:val="0"/>
          <w:numId w:val="42"/>
        </w:numPr>
        <w:textAlignment w:val="center"/>
        <w:rPr>
          <w:rFonts w:ascii="Calibri" w:hAnsi="Calibri" w:cs="Calibri"/>
          <w:szCs w:val="22"/>
        </w:rPr>
      </w:pPr>
      <w:r w:rsidRPr="001212BE">
        <w:rPr>
          <w:rFonts w:cs="Arial"/>
          <w:szCs w:val="22"/>
        </w:rPr>
        <w:t xml:space="preserve">Les moyens humains et matériels alloués à la bonne réalisation du projet décrit dans le scénario, soit : </w:t>
      </w:r>
    </w:p>
    <w:p w14:paraId="3A5FAA2E" w14:textId="77777777" w:rsidR="001212BE" w:rsidRPr="001212BE" w:rsidRDefault="001212BE" w:rsidP="001212BE">
      <w:pPr>
        <w:numPr>
          <w:ilvl w:val="1"/>
          <w:numId w:val="42"/>
        </w:numPr>
        <w:textAlignment w:val="center"/>
        <w:rPr>
          <w:rFonts w:ascii="Calibri" w:hAnsi="Calibri" w:cs="Calibri"/>
          <w:szCs w:val="22"/>
        </w:rPr>
      </w:pPr>
      <w:r w:rsidRPr="001212BE">
        <w:rPr>
          <w:rFonts w:cs="Arial"/>
          <w:i/>
          <w:iCs/>
          <w:szCs w:val="22"/>
        </w:rPr>
        <w:t xml:space="preserve">Pertinence de l’équipe dédiée (formations, habilitations, expériences professionnelles du personnel) en lien avec l’objet du marché, </w:t>
      </w:r>
    </w:p>
    <w:p w14:paraId="031068BA" w14:textId="77777777" w:rsidR="001212BE" w:rsidRPr="001212BE" w:rsidRDefault="001212BE" w:rsidP="001212BE">
      <w:pPr>
        <w:numPr>
          <w:ilvl w:val="1"/>
          <w:numId w:val="42"/>
        </w:numPr>
        <w:textAlignment w:val="center"/>
        <w:rPr>
          <w:rFonts w:ascii="Calibri" w:hAnsi="Calibri" w:cs="Calibri"/>
          <w:szCs w:val="22"/>
        </w:rPr>
      </w:pPr>
      <w:r w:rsidRPr="001212BE">
        <w:rPr>
          <w:rFonts w:cs="Arial"/>
          <w:i/>
          <w:iCs/>
          <w:szCs w:val="22"/>
        </w:rPr>
        <w:t xml:space="preserve">Organigramme nominatif et détaillé, </w:t>
      </w:r>
    </w:p>
    <w:p w14:paraId="278E5C06" w14:textId="77777777" w:rsidR="001212BE" w:rsidRPr="001212BE" w:rsidRDefault="001212BE" w:rsidP="001212BE">
      <w:pPr>
        <w:numPr>
          <w:ilvl w:val="1"/>
          <w:numId w:val="42"/>
        </w:numPr>
        <w:textAlignment w:val="center"/>
        <w:rPr>
          <w:rFonts w:ascii="Calibri" w:hAnsi="Calibri" w:cs="Calibri"/>
          <w:szCs w:val="22"/>
        </w:rPr>
      </w:pPr>
      <w:r w:rsidRPr="001212BE">
        <w:rPr>
          <w:rFonts w:cs="Arial"/>
          <w:i/>
          <w:iCs/>
          <w:szCs w:val="22"/>
        </w:rPr>
        <w:t>Présentation des sous-traitants</w:t>
      </w:r>
    </w:p>
    <w:p w14:paraId="1B6D0B5B" w14:textId="7C96D825" w:rsidR="001212BE" w:rsidRPr="001212BE" w:rsidRDefault="001212BE" w:rsidP="001212BE">
      <w:pPr>
        <w:numPr>
          <w:ilvl w:val="1"/>
          <w:numId w:val="42"/>
        </w:numPr>
        <w:textAlignment w:val="center"/>
        <w:rPr>
          <w:rFonts w:ascii="Calibri" w:hAnsi="Calibri" w:cs="Calibri"/>
          <w:szCs w:val="22"/>
        </w:rPr>
      </w:pPr>
      <w:r w:rsidRPr="001212BE">
        <w:rPr>
          <w:rFonts w:cs="Arial"/>
          <w:i/>
          <w:iCs/>
          <w:szCs w:val="22"/>
        </w:rPr>
        <w:t>Moyens matériels de l’entreprise (outils, accès en hauteur, levage</w:t>
      </w:r>
      <w:r w:rsidR="00741ED2" w:rsidRPr="001212BE">
        <w:rPr>
          <w:rFonts w:cs="Arial"/>
          <w:i/>
          <w:iCs/>
          <w:szCs w:val="22"/>
        </w:rPr>
        <w:t>)</w:t>
      </w:r>
    </w:p>
    <w:p w14:paraId="10DA1C90" w14:textId="240BC298" w:rsidR="001212BE" w:rsidRPr="001212BE" w:rsidRDefault="001212BE" w:rsidP="001212BE">
      <w:pPr>
        <w:numPr>
          <w:ilvl w:val="0"/>
          <w:numId w:val="42"/>
        </w:numPr>
        <w:textAlignment w:val="center"/>
        <w:rPr>
          <w:rFonts w:ascii="Calibri" w:hAnsi="Calibri" w:cs="Calibri"/>
          <w:szCs w:val="22"/>
        </w:rPr>
      </w:pPr>
      <w:r w:rsidRPr="001212BE">
        <w:rPr>
          <w:rFonts w:cs="Arial"/>
          <w:szCs w:val="22"/>
        </w:rPr>
        <w:t>Le planning détaillé de l’opération qui sera évalué comme suit</w:t>
      </w:r>
      <w:r>
        <w:rPr>
          <w:rFonts w:cs="Arial"/>
          <w:i/>
          <w:iCs/>
          <w:szCs w:val="22"/>
        </w:rPr>
        <w:t xml:space="preserve"> : </w:t>
      </w:r>
    </w:p>
    <w:p w14:paraId="33D886F9" w14:textId="77777777" w:rsidR="001212BE" w:rsidRPr="001212BE" w:rsidRDefault="001212BE" w:rsidP="001212BE">
      <w:pPr>
        <w:numPr>
          <w:ilvl w:val="1"/>
          <w:numId w:val="42"/>
        </w:numPr>
        <w:textAlignment w:val="center"/>
        <w:rPr>
          <w:rFonts w:ascii="Calibri" w:hAnsi="Calibri" w:cs="Calibri"/>
          <w:szCs w:val="22"/>
        </w:rPr>
      </w:pPr>
      <w:r w:rsidRPr="001212BE">
        <w:rPr>
          <w:rFonts w:cs="Arial"/>
          <w:i/>
          <w:iCs/>
          <w:szCs w:val="22"/>
        </w:rPr>
        <w:t>Pertinence du planning proposé</w:t>
      </w:r>
    </w:p>
    <w:p w14:paraId="14BEC69E" w14:textId="77777777" w:rsidR="001212BE" w:rsidRPr="001212BE" w:rsidRDefault="001212BE" w:rsidP="001212BE">
      <w:pPr>
        <w:numPr>
          <w:ilvl w:val="1"/>
          <w:numId w:val="42"/>
        </w:numPr>
        <w:textAlignment w:val="center"/>
        <w:rPr>
          <w:rFonts w:ascii="Calibri" w:hAnsi="Calibri" w:cs="Calibri"/>
          <w:szCs w:val="22"/>
        </w:rPr>
      </w:pPr>
      <w:r w:rsidRPr="001212BE">
        <w:rPr>
          <w:rFonts w:cs="Arial"/>
          <w:i/>
          <w:iCs/>
          <w:szCs w:val="22"/>
        </w:rPr>
        <w:t>Pertinence du phasage (étude, approvisionnement, réalisation, essais, temps d’indisponibilité des installations, respect des dates de coupure, etc.)</w:t>
      </w:r>
    </w:p>
    <w:p w14:paraId="0B98A975" w14:textId="77777777" w:rsidR="00E82597" w:rsidRDefault="00E82597" w:rsidP="00E82597">
      <w:pPr>
        <w:pStyle w:val="Paragraphedeliste"/>
        <w:numPr>
          <w:ilvl w:val="0"/>
          <w:numId w:val="42"/>
        </w:numPr>
        <w:jc w:val="both"/>
      </w:pPr>
      <w:r>
        <w:t xml:space="preserve">La faisabilité financière de l’opération et des montants allouées au périmètre technique. </w:t>
      </w:r>
      <w:r w:rsidRPr="00DF3765">
        <w:t>Le soumissionnaire veille à accompagner ce document d’arguments techniques justifiant les montants avancés.</w:t>
      </w:r>
    </w:p>
    <w:p w14:paraId="7AA996F0" w14:textId="77777777" w:rsidR="00E82597" w:rsidRPr="00C1260D" w:rsidRDefault="00E82597" w:rsidP="00E82597">
      <w:pPr>
        <w:jc w:val="both"/>
        <w:rPr>
          <w:rFonts w:cs="Arial"/>
          <w:szCs w:val="22"/>
        </w:rPr>
      </w:pPr>
      <w:r w:rsidRPr="00EE7AE3">
        <w:rPr>
          <w:rFonts w:cs="Arial"/>
          <w:szCs w:val="22"/>
        </w:rPr>
        <w:t xml:space="preserve"> </w:t>
      </w:r>
      <w:r>
        <w:rPr>
          <w:rFonts w:cs="Arial"/>
          <w:szCs w:val="22"/>
        </w:rPr>
        <w:t>A noter que les prix indiqués au bordereau de prix</w:t>
      </w:r>
      <w:r w:rsidRPr="00C1260D">
        <w:rPr>
          <w:rFonts w:cs="Arial"/>
          <w:szCs w:val="22"/>
        </w:rPr>
        <w:t xml:space="preserve"> </w:t>
      </w:r>
      <w:r>
        <w:rPr>
          <w:rFonts w:cs="Arial"/>
          <w:szCs w:val="22"/>
        </w:rPr>
        <w:t>comprennent</w:t>
      </w:r>
      <w:r w:rsidRPr="00C1260D">
        <w:rPr>
          <w:rFonts w:cs="Arial"/>
          <w:szCs w:val="22"/>
        </w:rPr>
        <w:t xml:space="preserve"> également la fourniture en langue française de toute la documentation afférente aux matériels installés (notice d’utilisation, manuel de maintenance, instructions de sécurité…).</w:t>
      </w:r>
    </w:p>
    <w:p w14:paraId="206C875F" w14:textId="77777777" w:rsidR="00BF0B28" w:rsidRPr="00C1260D" w:rsidRDefault="00BF0B28" w:rsidP="003C2BF2">
      <w:pPr>
        <w:jc w:val="both"/>
        <w:rPr>
          <w:rFonts w:cs="Arial"/>
          <w:szCs w:val="22"/>
        </w:rPr>
      </w:pPr>
    </w:p>
    <w:p w14:paraId="7E920879" w14:textId="77777777" w:rsidR="0087023B" w:rsidRPr="00C1260D" w:rsidRDefault="0087023B" w:rsidP="003C2BF2">
      <w:pPr>
        <w:jc w:val="both"/>
        <w:rPr>
          <w:rFonts w:cs="Arial"/>
          <w:szCs w:val="22"/>
        </w:rPr>
      </w:pPr>
    </w:p>
    <w:p w14:paraId="435BF64E" w14:textId="77777777" w:rsidR="0087023B" w:rsidRPr="00C1260D" w:rsidRDefault="0087023B" w:rsidP="003C2BF2">
      <w:pPr>
        <w:pStyle w:val="Titre3"/>
      </w:pPr>
      <w:bookmarkStart w:id="39" w:name="_Toc369006681"/>
      <w:bookmarkStart w:id="40" w:name="_Toc216276925"/>
      <w:r w:rsidRPr="00C1260D">
        <w:t>Offre commerciale :</w:t>
      </w:r>
      <w:bookmarkEnd w:id="39"/>
      <w:bookmarkEnd w:id="40"/>
    </w:p>
    <w:p w14:paraId="4EBDEFED" w14:textId="77777777" w:rsidR="00E558FB" w:rsidRPr="00C1260D" w:rsidRDefault="00E558FB" w:rsidP="003C2BF2">
      <w:pPr>
        <w:numPr>
          <w:ilvl w:val="0"/>
          <w:numId w:val="17"/>
        </w:numPr>
        <w:jc w:val="both"/>
        <w:rPr>
          <w:rFonts w:cs="Arial"/>
          <w:szCs w:val="22"/>
        </w:rPr>
      </w:pPr>
      <w:r w:rsidRPr="00C1260D">
        <w:rPr>
          <w:rFonts w:cs="Arial"/>
          <w:szCs w:val="22"/>
        </w:rPr>
        <w:t>La Décomposition du Prix Global et Forfaitaire dûment complétée.</w:t>
      </w:r>
    </w:p>
    <w:p w14:paraId="77C41EF4" w14:textId="77777777" w:rsidR="00A70C52" w:rsidRPr="00C1260D" w:rsidRDefault="00A70C52" w:rsidP="003C2BF2">
      <w:pPr>
        <w:jc w:val="both"/>
        <w:rPr>
          <w:rFonts w:cs="Arial"/>
          <w:szCs w:val="22"/>
        </w:rPr>
      </w:pPr>
    </w:p>
    <w:p w14:paraId="40EB82F6" w14:textId="77777777" w:rsidR="003B3DB0" w:rsidRPr="00C1260D" w:rsidRDefault="003B3DB0" w:rsidP="003C2BF2">
      <w:pPr>
        <w:jc w:val="both"/>
        <w:rPr>
          <w:rFonts w:cs="Arial"/>
          <w:szCs w:val="22"/>
        </w:rPr>
      </w:pPr>
    </w:p>
    <w:p w14:paraId="260BF1CF" w14:textId="11F01153" w:rsidR="00D8184B" w:rsidRPr="00223180" w:rsidRDefault="00D8184B" w:rsidP="003C2BF2">
      <w:pPr>
        <w:pStyle w:val="Titre1"/>
        <w:jc w:val="both"/>
      </w:pPr>
      <w:bookmarkStart w:id="41" w:name="_Toc216276926"/>
      <w:r w:rsidRPr="00223180">
        <w:t>REMISE DES OFFRES ET DES CANDIDATURES</w:t>
      </w:r>
      <w:bookmarkEnd w:id="41"/>
    </w:p>
    <w:p w14:paraId="33484EE4" w14:textId="77777777" w:rsidR="00D8184B" w:rsidRPr="00C1260D" w:rsidRDefault="00D8184B" w:rsidP="003C2BF2">
      <w:pPr>
        <w:jc w:val="both"/>
        <w:rPr>
          <w:rFonts w:cs="Arial"/>
          <w:szCs w:val="22"/>
        </w:rPr>
      </w:pPr>
    </w:p>
    <w:p w14:paraId="78075F9C" w14:textId="77777777" w:rsidR="00D8184B" w:rsidRPr="00AC096A" w:rsidRDefault="00D8184B" w:rsidP="003C2BF2">
      <w:pPr>
        <w:pStyle w:val="Titre2"/>
      </w:pPr>
      <w:bookmarkStart w:id="42" w:name="_Toc216276927"/>
      <w:r w:rsidRPr="00AC096A">
        <w:t>Date limite de remise des candidatures et des offres</w:t>
      </w:r>
      <w:bookmarkEnd w:id="42"/>
    </w:p>
    <w:p w14:paraId="4DEBDB42" w14:textId="67328F57" w:rsidR="00D8184B" w:rsidRPr="00C1260D" w:rsidRDefault="00D8184B" w:rsidP="003C2BF2">
      <w:pPr>
        <w:jc w:val="both"/>
        <w:rPr>
          <w:rFonts w:cs="Arial"/>
          <w:szCs w:val="22"/>
        </w:rPr>
      </w:pPr>
      <w:r w:rsidRPr="00C1260D">
        <w:rPr>
          <w:rFonts w:cs="Arial"/>
          <w:szCs w:val="22"/>
        </w:rPr>
        <w:t>Le</w:t>
      </w:r>
      <w:r w:rsidR="00630808" w:rsidRPr="00C1260D">
        <w:rPr>
          <w:rFonts w:cs="Arial"/>
          <w:szCs w:val="22"/>
        </w:rPr>
        <w:t xml:space="preserve">s dossiers </w:t>
      </w:r>
      <w:r w:rsidRPr="00C1260D">
        <w:rPr>
          <w:rFonts w:cs="Arial"/>
          <w:szCs w:val="22"/>
        </w:rPr>
        <w:t>d</w:t>
      </w:r>
      <w:r w:rsidR="00630808" w:rsidRPr="00C1260D">
        <w:rPr>
          <w:rFonts w:cs="Arial"/>
          <w:szCs w:val="22"/>
        </w:rPr>
        <w:t>e</w:t>
      </w:r>
      <w:r w:rsidRPr="00C1260D">
        <w:rPr>
          <w:rFonts w:cs="Arial"/>
          <w:szCs w:val="22"/>
        </w:rPr>
        <w:t>s soumissionnaires</w:t>
      </w:r>
      <w:r w:rsidR="00630808" w:rsidRPr="00C1260D">
        <w:rPr>
          <w:rFonts w:cs="Arial"/>
          <w:szCs w:val="22"/>
        </w:rPr>
        <w:t xml:space="preserve">, comportant </w:t>
      </w:r>
      <w:r w:rsidR="00630808" w:rsidRPr="00AC096A">
        <w:rPr>
          <w:rFonts w:cs="Arial"/>
          <w:b/>
          <w:szCs w:val="22"/>
        </w:rPr>
        <w:t>leur candidature et leur offre</w:t>
      </w:r>
      <w:r w:rsidR="00630808" w:rsidRPr="00C1260D">
        <w:rPr>
          <w:rFonts w:cs="Arial"/>
          <w:szCs w:val="22"/>
        </w:rPr>
        <w:t xml:space="preserve">, </w:t>
      </w:r>
      <w:r w:rsidRPr="00C1260D">
        <w:rPr>
          <w:rFonts w:cs="Arial"/>
          <w:szCs w:val="22"/>
        </w:rPr>
        <w:t xml:space="preserve">doivent être remis au plus tard le </w:t>
      </w:r>
      <w:r w:rsidR="00662559">
        <w:rPr>
          <w:b/>
          <w:bCs/>
          <w:color w:val="FF0000"/>
        </w:rPr>
        <w:t xml:space="preserve">lundi </w:t>
      </w:r>
      <w:r w:rsidR="00662559" w:rsidRPr="00EB4C1D">
        <w:rPr>
          <w:b/>
          <w:bCs/>
          <w:color w:val="FF0000"/>
        </w:rPr>
        <w:t>23/02/202</w:t>
      </w:r>
      <w:r w:rsidR="00662559">
        <w:rPr>
          <w:b/>
          <w:bCs/>
          <w:color w:val="FF0000"/>
        </w:rPr>
        <w:t>6</w:t>
      </w:r>
      <w:r w:rsidR="00662559" w:rsidRPr="00EB4C1D">
        <w:rPr>
          <w:b/>
          <w:bCs/>
          <w:color w:val="FF0000"/>
        </w:rPr>
        <w:t xml:space="preserve"> </w:t>
      </w:r>
      <w:r w:rsidR="00662559">
        <w:rPr>
          <w:b/>
          <w:bCs/>
          <w:color w:val="FF0000"/>
        </w:rPr>
        <w:t>avant</w:t>
      </w:r>
      <w:r w:rsidR="00662559" w:rsidRPr="00EB4C1D">
        <w:rPr>
          <w:b/>
          <w:bCs/>
          <w:color w:val="FF0000"/>
        </w:rPr>
        <w:t xml:space="preserve"> 16H00</w:t>
      </w:r>
      <w:r w:rsidR="00662559" w:rsidRPr="00C1260D">
        <w:rPr>
          <w:rFonts w:cs="Arial"/>
          <w:szCs w:val="22"/>
        </w:rPr>
        <w:t xml:space="preserve"> </w:t>
      </w:r>
      <w:r w:rsidRPr="00C1260D">
        <w:rPr>
          <w:rFonts w:cs="Arial"/>
          <w:szCs w:val="22"/>
        </w:rPr>
        <w:t>(délai de rigueur).</w:t>
      </w:r>
    </w:p>
    <w:p w14:paraId="6C4748EB" w14:textId="77777777" w:rsidR="00D8184B" w:rsidRPr="00C1260D" w:rsidRDefault="00D8184B" w:rsidP="003C2BF2">
      <w:pPr>
        <w:jc w:val="both"/>
        <w:rPr>
          <w:rFonts w:cs="Arial"/>
          <w:szCs w:val="22"/>
        </w:rPr>
      </w:pPr>
    </w:p>
    <w:p w14:paraId="05C54654" w14:textId="3174E325" w:rsidR="00D8184B" w:rsidRPr="00C1260D" w:rsidRDefault="00D8184B" w:rsidP="003C2BF2">
      <w:pPr>
        <w:pBdr>
          <w:top w:val="single" w:sz="4" w:space="1" w:color="auto"/>
          <w:left w:val="single" w:sz="4" w:space="4" w:color="auto"/>
          <w:bottom w:val="single" w:sz="4" w:space="1" w:color="auto"/>
          <w:right w:val="single" w:sz="4" w:space="4" w:color="auto"/>
        </w:pBdr>
        <w:jc w:val="both"/>
        <w:rPr>
          <w:rFonts w:cs="Arial"/>
          <w:b/>
          <w:szCs w:val="22"/>
        </w:rPr>
      </w:pPr>
      <w:r w:rsidRPr="00C1260D">
        <w:rPr>
          <w:rFonts w:cs="Arial"/>
          <w:b/>
          <w:szCs w:val="22"/>
        </w:rPr>
        <w:t>Tout dossier reçu après cette date sera écarté d’office.</w:t>
      </w:r>
    </w:p>
    <w:p w14:paraId="0B5FD326" w14:textId="19B1F8EA" w:rsidR="00D8184B" w:rsidRDefault="00D8184B" w:rsidP="003C2BF2">
      <w:pPr>
        <w:jc w:val="both"/>
        <w:rPr>
          <w:rFonts w:cs="Arial"/>
          <w:szCs w:val="22"/>
        </w:rPr>
      </w:pPr>
    </w:p>
    <w:p w14:paraId="5BA6E998" w14:textId="77777777" w:rsidR="00662559" w:rsidRPr="00AC096A" w:rsidRDefault="00662559" w:rsidP="003C2BF2">
      <w:pPr>
        <w:jc w:val="both"/>
        <w:rPr>
          <w:rFonts w:cs="Arial"/>
          <w:szCs w:val="22"/>
        </w:rPr>
      </w:pPr>
    </w:p>
    <w:p w14:paraId="7633FFC4" w14:textId="77777777" w:rsidR="00D8184B" w:rsidRPr="00AC096A" w:rsidRDefault="00D8184B" w:rsidP="003C2BF2">
      <w:pPr>
        <w:pStyle w:val="Titre2"/>
      </w:pPr>
      <w:bookmarkStart w:id="43" w:name="_Toc216276928"/>
      <w:r w:rsidRPr="00AC096A">
        <w:t>Forme de remise des candidatures et des offres</w:t>
      </w:r>
      <w:bookmarkEnd w:id="43"/>
    </w:p>
    <w:p w14:paraId="23DBB01E" w14:textId="77777777" w:rsidR="00BA3ABC" w:rsidRPr="00C1260D" w:rsidRDefault="00BA3ABC" w:rsidP="00BA3ABC">
      <w:pPr>
        <w:pStyle w:val="Titre3"/>
      </w:pPr>
      <w:bookmarkStart w:id="44" w:name="_Toc467160650"/>
      <w:bookmarkStart w:id="45" w:name="_Toc216276929"/>
      <w:bookmarkEnd w:id="44"/>
      <w:r w:rsidRPr="00C1260D">
        <w:t>Version dématérialisée</w:t>
      </w:r>
      <w:bookmarkEnd w:id="45"/>
    </w:p>
    <w:p w14:paraId="23E8D7E7" w14:textId="75039AC5" w:rsidR="00FA1932" w:rsidRPr="001631F3" w:rsidRDefault="00FA1932" w:rsidP="00FA1932">
      <w:pPr>
        <w:jc w:val="both"/>
        <w:rPr>
          <w:rFonts w:cs="Arial"/>
          <w:szCs w:val="22"/>
        </w:rPr>
      </w:pPr>
      <w:r w:rsidRPr="001631F3">
        <w:rPr>
          <w:rFonts w:cs="Arial"/>
          <w:szCs w:val="22"/>
        </w:rPr>
        <w:t xml:space="preserve">Les soumissionnaires transmettent leur offre via la plateforme de dématérialisation des procédures de passation des marchés du CEA </w:t>
      </w:r>
      <w:r w:rsidR="00703F2D">
        <w:rPr>
          <w:rFonts w:cs="Arial"/>
          <w:szCs w:val="22"/>
        </w:rPr>
        <w:t xml:space="preserve">(PLACE) </w:t>
      </w:r>
      <w:r w:rsidRPr="001631F3">
        <w:rPr>
          <w:rFonts w:cs="Arial"/>
          <w:szCs w:val="22"/>
        </w:rPr>
        <w:t>accessible sur l’URL suivante</w:t>
      </w:r>
      <w:r w:rsidR="00703F2D">
        <w:rPr>
          <w:rFonts w:cs="Arial"/>
          <w:szCs w:val="22"/>
        </w:rPr>
        <w:t xml:space="preserve"> : </w:t>
      </w:r>
    </w:p>
    <w:p w14:paraId="36AF862C" w14:textId="77777777" w:rsidR="00FA1932" w:rsidRPr="001631F3" w:rsidRDefault="00697065" w:rsidP="00FA1932">
      <w:pPr>
        <w:jc w:val="both"/>
        <w:rPr>
          <w:rFonts w:cs="Arial"/>
          <w:szCs w:val="22"/>
        </w:rPr>
      </w:pPr>
      <w:hyperlink r:id="rId16" w:history="1">
        <w:r w:rsidR="00FA1932" w:rsidRPr="001631F3">
          <w:rPr>
            <w:rStyle w:val="Lienhypertexte"/>
            <w:rFonts w:cs="Arial"/>
            <w:szCs w:val="22"/>
          </w:rPr>
          <w:t>https://www.marches-publics.gouv.fr</w:t>
        </w:r>
      </w:hyperlink>
    </w:p>
    <w:p w14:paraId="2AB9FA6E" w14:textId="1B2BC7A1" w:rsidR="00BA3ABC" w:rsidRDefault="00BA3ABC" w:rsidP="00BA3ABC">
      <w:pPr>
        <w:jc w:val="both"/>
        <w:rPr>
          <w:rFonts w:cs="Arial"/>
          <w:szCs w:val="22"/>
        </w:rPr>
      </w:pPr>
      <w:r w:rsidRPr="00C1260D">
        <w:rPr>
          <w:rFonts w:cs="Arial"/>
          <w:szCs w:val="22"/>
        </w:rPr>
        <w:t>Les dispositions à suivre sont indiquées dans l’annexe 1 du présent règlement de consultation.</w:t>
      </w:r>
    </w:p>
    <w:p w14:paraId="63E16850" w14:textId="5347A9D4" w:rsidR="00F40AB4" w:rsidRPr="00F40AB4" w:rsidRDefault="00F40AB4" w:rsidP="00F40AB4">
      <w:pPr>
        <w:jc w:val="both"/>
        <w:rPr>
          <w:rFonts w:cs="Arial"/>
          <w:b/>
          <w:szCs w:val="22"/>
        </w:rPr>
      </w:pPr>
      <w:r>
        <w:rPr>
          <w:rFonts w:cs="Arial"/>
          <w:b/>
          <w:szCs w:val="22"/>
        </w:rPr>
        <w:t>Il est demandé</w:t>
      </w:r>
      <w:r w:rsidR="00AD2644">
        <w:rPr>
          <w:rFonts w:cs="Arial"/>
          <w:b/>
          <w:szCs w:val="22"/>
        </w:rPr>
        <w:t xml:space="preserve"> de respecter le</w:t>
      </w:r>
      <w:r w:rsidR="008E0D37">
        <w:rPr>
          <w:rFonts w:cs="Arial"/>
          <w:b/>
          <w:szCs w:val="22"/>
        </w:rPr>
        <w:t>s</w:t>
      </w:r>
      <w:r w:rsidR="00AD2644">
        <w:rPr>
          <w:rFonts w:cs="Arial"/>
          <w:b/>
          <w:szCs w:val="22"/>
        </w:rPr>
        <w:t xml:space="preserve"> formalisme</w:t>
      </w:r>
      <w:r w:rsidR="008E0D37">
        <w:rPr>
          <w:rFonts w:cs="Arial"/>
          <w:b/>
          <w:szCs w:val="22"/>
        </w:rPr>
        <w:t>s</w:t>
      </w:r>
      <w:r>
        <w:rPr>
          <w:rFonts w:cs="Arial"/>
          <w:b/>
          <w:szCs w:val="22"/>
        </w:rPr>
        <w:t xml:space="preserve"> de présentation des fichiers d’offres et de candidature indiqués aux paragraphes 3.1 et 3.2 de cette annexe 1. </w:t>
      </w:r>
    </w:p>
    <w:p w14:paraId="3BC91C30" w14:textId="77777777" w:rsidR="00BA3ABC" w:rsidRPr="00C1260D" w:rsidRDefault="00BA3ABC" w:rsidP="00BA3ABC">
      <w:pPr>
        <w:jc w:val="both"/>
        <w:rPr>
          <w:rFonts w:cs="Arial"/>
          <w:szCs w:val="22"/>
        </w:rPr>
      </w:pPr>
      <w:r w:rsidRPr="00C1260D">
        <w:rPr>
          <w:rFonts w:cs="Arial"/>
          <w:szCs w:val="22"/>
        </w:rPr>
        <w:t xml:space="preserve">Il est précisé qu’en cas de remise d’une offre via la plateforme de dématérialisation des appels d’offres du CEA, l’offre (au format .ZIP) ne doit pas dépasser 200 Mo après </w:t>
      </w:r>
      <w:smartTag w:uri="urn:schemas-microsoft-com:office:smarttags" w:element="metricconverter">
        <w:smartTagPr>
          <w:attr w:name="ProductID" w:val="la compression ZIP."/>
        </w:smartTagPr>
        <w:r w:rsidRPr="00C1260D">
          <w:rPr>
            <w:rFonts w:cs="Arial"/>
            <w:szCs w:val="22"/>
          </w:rPr>
          <w:t>la compression ZIP.</w:t>
        </w:r>
      </w:smartTag>
    </w:p>
    <w:p w14:paraId="2D4B2931" w14:textId="77777777" w:rsidR="00BA3ABC" w:rsidRPr="00C1260D" w:rsidRDefault="00BA3ABC" w:rsidP="00BA3ABC">
      <w:pPr>
        <w:jc w:val="both"/>
        <w:rPr>
          <w:rFonts w:cs="Arial"/>
          <w:szCs w:val="22"/>
        </w:rPr>
      </w:pPr>
    </w:p>
    <w:p w14:paraId="0E3754A5" w14:textId="00F115C8" w:rsidR="00BA3ABC" w:rsidRPr="00740C08" w:rsidRDefault="00703F2D" w:rsidP="00142514">
      <w:pPr>
        <w:jc w:val="both"/>
      </w:pPr>
      <w:r w:rsidRPr="00740C08">
        <w:t xml:space="preserve">Les opérateurs économiques ont l’obligation de déposer leurs candidatures et offres par voie électronique sur PLACE, sauf dans les cas prévus </w:t>
      </w:r>
      <w:r w:rsidR="00740C08" w:rsidRPr="00740C08">
        <w:t>par les</w:t>
      </w:r>
      <w:r w:rsidR="000640FB" w:rsidRPr="00740C08">
        <w:t xml:space="preserve"> articles R2132-12 et R2132-13 du Code de la commande publique.</w:t>
      </w:r>
    </w:p>
    <w:p w14:paraId="6959974D" w14:textId="77777777" w:rsidR="00703F2D" w:rsidRPr="00703F2D" w:rsidRDefault="00703F2D" w:rsidP="00142514">
      <w:pPr>
        <w:jc w:val="both"/>
        <w:rPr>
          <w:highlight w:val="yellow"/>
        </w:rPr>
      </w:pPr>
    </w:p>
    <w:p w14:paraId="176A95DB" w14:textId="77777777" w:rsidR="004918E5" w:rsidRDefault="004918E5" w:rsidP="00074A32"/>
    <w:p w14:paraId="544D1870" w14:textId="77777777" w:rsidR="004918E5" w:rsidRDefault="004918E5" w:rsidP="004918E5">
      <w:pPr>
        <w:pStyle w:val="Titre1"/>
        <w:jc w:val="both"/>
      </w:pPr>
      <w:bookmarkStart w:id="46" w:name="_Toc488938159"/>
      <w:bookmarkStart w:id="47" w:name="_Toc216276930"/>
      <w:r>
        <w:t>VERIFICATION DES CANDIDATURES ET JUGEMENT DES OFFRES</w:t>
      </w:r>
      <w:bookmarkEnd w:id="46"/>
      <w:bookmarkEnd w:id="47"/>
    </w:p>
    <w:p w14:paraId="2CAF6458" w14:textId="77777777" w:rsidR="004918E5" w:rsidRDefault="004918E5" w:rsidP="004918E5">
      <w:pPr>
        <w:jc w:val="both"/>
        <w:rPr>
          <w:rFonts w:cs="Arial"/>
        </w:rPr>
      </w:pPr>
    </w:p>
    <w:p w14:paraId="5FA94DC6" w14:textId="77777777" w:rsidR="004918E5" w:rsidRDefault="004918E5" w:rsidP="004918E5">
      <w:pPr>
        <w:pStyle w:val="Titre2"/>
        <w:numPr>
          <w:ilvl w:val="1"/>
          <w:numId w:val="22"/>
        </w:numPr>
      </w:pPr>
      <w:bookmarkStart w:id="48" w:name="_Toc488938160"/>
      <w:bookmarkStart w:id="49" w:name="_Toc216276931"/>
      <w:r>
        <w:t>Vérification des candidatures</w:t>
      </w:r>
      <w:bookmarkEnd w:id="48"/>
      <w:bookmarkEnd w:id="49"/>
    </w:p>
    <w:p w14:paraId="7D197B8B" w14:textId="31EADC19" w:rsidR="004918E5" w:rsidRPr="00662559" w:rsidRDefault="004918E5" w:rsidP="004918E5">
      <w:pPr>
        <w:jc w:val="both"/>
      </w:pPr>
      <w:r>
        <w:t xml:space="preserve">Le CEA vérifiera que les candidats satisfont aux conditions de participation </w:t>
      </w:r>
      <w:r w:rsidRPr="002E5214">
        <w:t>rappelées ci-</w:t>
      </w:r>
      <w:r w:rsidRPr="00662559">
        <w:t>avant.</w:t>
      </w:r>
    </w:p>
    <w:p w14:paraId="0953D2D3" w14:textId="77777777" w:rsidR="00074A32" w:rsidRPr="00662559" w:rsidRDefault="00074A32" w:rsidP="00074A32">
      <w:pPr>
        <w:pStyle w:val="Titre2"/>
        <w:numPr>
          <w:ilvl w:val="0"/>
          <w:numId w:val="0"/>
        </w:numPr>
      </w:pPr>
    </w:p>
    <w:p w14:paraId="6C7B6E99" w14:textId="4441D007" w:rsidR="00074A32" w:rsidRPr="00662559" w:rsidRDefault="00074A32" w:rsidP="00074A32">
      <w:pPr>
        <w:pStyle w:val="Titre2"/>
      </w:pPr>
      <w:bookmarkStart w:id="50" w:name="_Toc216276932"/>
      <w:r w:rsidRPr="00662559">
        <w:t>Critères de sélection des offres</w:t>
      </w:r>
      <w:bookmarkEnd w:id="50"/>
    </w:p>
    <w:p w14:paraId="68F95C49" w14:textId="77777777" w:rsidR="00E82597" w:rsidRPr="00C1260D" w:rsidRDefault="00E82597" w:rsidP="00E82597">
      <w:pPr>
        <w:jc w:val="both"/>
        <w:rPr>
          <w:rFonts w:cs="Arial"/>
          <w:szCs w:val="22"/>
        </w:rPr>
      </w:pPr>
      <w:r w:rsidRPr="00662559">
        <w:rPr>
          <w:rFonts w:cs="Arial"/>
          <w:szCs w:val="22"/>
        </w:rPr>
        <w:t>L’offre du soumissionnaire sera analysée conformément aux critères de sélection pondérés suivants :</w:t>
      </w:r>
    </w:p>
    <w:p w14:paraId="41565202" w14:textId="30B3E64F" w:rsidR="00E82597" w:rsidRPr="00CA4C59" w:rsidRDefault="00E82597" w:rsidP="00E82597">
      <w:pPr>
        <w:pStyle w:val="Paragraphedeliste"/>
        <w:numPr>
          <w:ilvl w:val="0"/>
          <w:numId w:val="17"/>
        </w:numPr>
        <w:jc w:val="both"/>
        <w:rPr>
          <w:rFonts w:cs="Arial"/>
        </w:rPr>
      </w:pPr>
      <w:r w:rsidRPr="00CA4C59">
        <w:rPr>
          <w:rFonts w:cs="Arial"/>
        </w:rPr>
        <w:t xml:space="preserve">Le </w:t>
      </w:r>
      <w:r w:rsidR="00F05EE6">
        <w:rPr>
          <w:rFonts w:cs="Arial"/>
          <w:b/>
        </w:rPr>
        <w:t>critère financier</w:t>
      </w:r>
      <w:r w:rsidRPr="00CA4C59">
        <w:rPr>
          <w:rFonts w:cs="Arial"/>
          <w:b/>
        </w:rPr>
        <w:t xml:space="preserve"> de l’accord-cadre</w:t>
      </w:r>
      <w:r w:rsidRPr="00CA4C59">
        <w:rPr>
          <w:rFonts w:cs="Arial"/>
        </w:rPr>
        <w:t xml:space="preserve"> </w:t>
      </w:r>
      <w:r w:rsidRPr="00E41E87">
        <w:rPr>
          <w:rFonts w:cs="Arial"/>
          <w:b/>
        </w:rPr>
        <w:t>45% calculé à partir :</w:t>
      </w:r>
    </w:p>
    <w:p w14:paraId="2794E960" w14:textId="32BB3F93" w:rsidR="00E82597" w:rsidRDefault="00F05EE6" w:rsidP="00E82597">
      <w:pPr>
        <w:pStyle w:val="Paragraphedeliste"/>
        <w:numPr>
          <w:ilvl w:val="1"/>
          <w:numId w:val="17"/>
        </w:numPr>
        <w:jc w:val="both"/>
        <w:rPr>
          <w:rFonts w:cs="Arial"/>
        </w:rPr>
      </w:pPr>
      <w:r w:rsidRPr="00CA4C59">
        <w:rPr>
          <w:rFonts w:cs="Arial"/>
        </w:rPr>
        <w:t>D</w:t>
      </w:r>
      <w:r>
        <w:rPr>
          <w:rFonts w:cs="Arial"/>
        </w:rPr>
        <w:t>u montant estimatif de l’accord-cadre sur la base d’un scénario financier</w:t>
      </w:r>
      <w:r w:rsidR="00E82597" w:rsidRPr="00CA4C59">
        <w:rPr>
          <w:rFonts w:cs="Arial"/>
        </w:rPr>
        <w:t xml:space="preserve"> représent</w:t>
      </w:r>
      <w:r w:rsidR="00E82597">
        <w:rPr>
          <w:rFonts w:cs="Arial"/>
        </w:rPr>
        <w:t>atif des travaux à réaliser</w:t>
      </w:r>
      <w:r w:rsidR="00E15C6E">
        <w:rPr>
          <w:rFonts w:cs="Arial"/>
        </w:rPr>
        <w:t xml:space="preserve"> – 30%</w:t>
      </w:r>
    </w:p>
    <w:p w14:paraId="16C9C8C4" w14:textId="1B62389A" w:rsidR="00E82597" w:rsidRPr="00CA4C59" w:rsidRDefault="00E82597" w:rsidP="00E82597">
      <w:pPr>
        <w:pStyle w:val="Paragraphedeliste"/>
        <w:numPr>
          <w:ilvl w:val="1"/>
          <w:numId w:val="17"/>
        </w:numPr>
        <w:jc w:val="both"/>
        <w:rPr>
          <w:rFonts w:cs="Arial"/>
        </w:rPr>
      </w:pPr>
      <w:r>
        <w:rPr>
          <w:rFonts w:cs="Arial"/>
        </w:rPr>
        <w:t xml:space="preserve">du montant global de l’ensemble des lignes du BPU hors coefficients peine et soins et taux horaires </w:t>
      </w:r>
      <w:r w:rsidR="00E15C6E">
        <w:rPr>
          <w:rFonts w:cs="Arial"/>
        </w:rPr>
        <w:t xml:space="preserve">– 5% </w:t>
      </w:r>
    </w:p>
    <w:p w14:paraId="5627C637" w14:textId="09BBE3A2" w:rsidR="00E82597" w:rsidRPr="00CA4C59" w:rsidRDefault="00E82597" w:rsidP="00E82597">
      <w:pPr>
        <w:pStyle w:val="Paragraphedeliste"/>
        <w:numPr>
          <w:ilvl w:val="1"/>
          <w:numId w:val="17"/>
        </w:numPr>
        <w:jc w:val="both"/>
        <w:rPr>
          <w:rFonts w:cs="Arial"/>
        </w:rPr>
      </w:pPr>
      <w:r w:rsidRPr="00CA4C59">
        <w:t>de la moyenne des coefficients de majo</w:t>
      </w:r>
      <w:r>
        <w:t xml:space="preserve">ration </w:t>
      </w:r>
      <w:r w:rsidR="00E15C6E">
        <w:t xml:space="preserve">– 5% </w:t>
      </w:r>
    </w:p>
    <w:p w14:paraId="4EEC22F7" w14:textId="3648CCC9" w:rsidR="00E82597" w:rsidRPr="00CA4C59" w:rsidRDefault="00E82597" w:rsidP="00E82597">
      <w:pPr>
        <w:pStyle w:val="Paragraphedeliste"/>
        <w:numPr>
          <w:ilvl w:val="1"/>
          <w:numId w:val="17"/>
        </w:numPr>
        <w:jc w:val="both"/>
        <w:rPr>
          <w:rFonts w:cs="Arial"/>
        </w:rPr>
      </w:pPr>
      <w:r w:rsidRPr="00CA4C59">
        <w:t xml:space="preserve">de la moyenne des taux horaires </w:t>
      </w:r>
      <w:r w:rsidR="00E15C6E">
        <w:t>– 5%</w:t>
      </w:r>
    </w:p>
    <w:p w14:paraId="540648A7" w14:textId="77777777" w:rsidR="00E82597" w:rsidRPr="006540FD" w:rsidRDefault="00E82597" w:rsidP="00E82597">
      <w:pPr>
        <w:jc w:val="both"/>
        <w:rPr>
          <w:rFonts w:cs="Arial"/>
        </w:rPr>
      </w:pPr>
    </w:p>
    <w:p w14:paraId="101E103A" w14:textId="77777777" w:rsidR="00E82597" w:rsidRPr="00AD1F7E" w:rsidRDefault="00E82597" w:rsidP="00E82597">
      <w:pPr>
        <w:numPr>
          <w:ilvl w:val="0"/>
          <w:numId w:val="17"/>
        </w:numPr>
        <w:rPr>
          <w:rFonts w:cs="Arial"/>
          <w:b/>
        </w:rPr>
      </w:pPr>
      <w:r>
        <w:rPr>
          <w:rFonts w:cs="Arial"/>
          <w:b/>
        </w:rPr>
        <w:t xml:space="preserve">Qualité </w:t>
      </w:r>
      <w:r w:rsidRPr="00AD1F7E">
        <w:rPr>
          <w:rFonts w:cs="Arial"/>
          <w:b/>
        </w:rPr>
        <w:t>technique des scénarios </w:t>
      </w:r>
      <w:r>
        <w:rPr>
          <w:rFonts w:cs="Arial"/>
          <w:b/>
        </w:rPr>
        <w:t xml:space="preserve">sur </w:t>
      </w:r>
      <w:r w:rsidRPr="00AD1F7E">
        <w:rPr>
          <w:rFonts w:cs="Arial"/>
          <w:b/>
        </w:rPr>
        <w:t>40%</w:t>
      </w:r>
      <w:r>
        <w:rPr>
          <w:rFonts w:cs="Arial"/>
          <w:b/>
        </w:rPr>
        <w:t xml:space="preserve"> analysée de la manière suivante :</w:t>
      </w:r>
    </w:p>
    <w:p w14:paraId="6C614793" w14:textId="39C784E8" w:rsidR="00E82597" w:rsidRDefault="003728AB" w:rsidP="00E82597">
      <w:pPr>
        <w:numPr>
          <w:ilvl w:val="1"/>
          <w:numId w:val="17"/>
        </w:numPr>
        <w:rPr>
          <w:rFonts w:cs="Arial"/>
        </w:rPr>
      </w:pPr>
      <w:r>
        <w:rPr>
          <w:rFonts w:cs="Arial"/>
        </w:rPr>
        <w:t xml:space="preserve">Solution techniques </w:t>
      </w:r>
      <w:r w:rsidR="00E82597">
        <w:rPr>
          <w:rFonts w:cs="Arial"/>
        </w:rPr>
        <w:t>– 15%</w:t>
      </w:r>
    </w:p>
    <w:p w14:paraId="42ED1897" w14:textId="77777777" w:rsidR="00E82597" w:rsidRDefault="00E82597" w:rsidP="00E82597">
      <w:pPr>
        <w:numPr>
          <w:ilvl w:val="1"/>
          <w:numId w:val="17"/>
        </w:numPr>
        <w:rPr>
          <w:rFonts w:cs="Arial"/>
        </w:rPr>
      </w:pPr>
      <w:r w:rsidRPr="00AD1F7E">
        <w:rPr>
          <w:rFonts w:cs="Arial"/>
        </w:rPr>
        <w:t>Mode opératoire</w:t>
      </w:r>
      <w:r>
        <w:rPr>
          <w:rFonts w:cs="Arial"/>
        </w:rPr>
        <w:t>, organisation du chantier et procédure d’exécution – 10%</w:t>
      </w:r>
    </w:p>
    <w:p w14:paraId="36F5BE18" w14:textId="77777777" w:rsidR="00E82597" w:rsidRDefault="00E82597" w:rsidP="00E82597">
      <w:pPr>
        <w:numPr>
          <w:ilvl w:val="1"/>
          <w:numId w:val="17"/>
        </w:numPr>
        <w:rPr>
          <w:rFonts w:cs="Arial"/>
        </w:rPr>
      </w:pPr>
      <w:r>
        <w:rPr>
          <w:rFonts w:cs="Arial"/>
        </w:rPr>
        <w:t>Moyens humains et matériels – 10%</w:t>
      </w:r>
    </w:p>
    <w:p w14:paraId="51A1FE31" w14:textId="404E216A" w:rsidR="00E82597" w:rsidRDefault="00E82597" w:rsidP="00E82597">
      <w:pPr>
        <w:pStyle w:val="Paragraphedeliste"/>
        <w:numPr>
          <w:ilvl w:val="1"/>
          <w:numId w:val="17"/>
        </w:numPr>
        <w:contextualSpacing/>
        <w:jc w:val="both"/>
      </w:pPr>
      <w:r>
        <w:t>Planning</w:t>
      </w:r>
      <w:r w:rsidR="00F05EE6">
        <w:t xml:space="preserve"> d’exécution</w:t>
      </w:r>
      <w:r>
        <w:t> – 5%</w:t>
      </w:r>
    </w:p>
    <w:p w14:paraId="02833E0F" w14:textId="77777777" w:rsidR="00E82597" w:rsidRPr="00AD1F7E" w:rsidRDefault="00E82597" w:rsidP="00E82597">
      <w:pPr>
        <w:ind w:left="1080"/>
        <w:rPr>
          <w:rFonts w:cs="Arial"/>
        </w:rPr>
      </w:pPr>
    </w:p>
    <w:p w14:paraId="7FF08536" w14:textId="77777777" w:rsidR="00E82597" w:rsidRPr="00AD1F7E" w:rsidRDefault="00E82597" w:rsidP="00E82597">
      <w:pPr>
        <w:numPr>
          <w:ilvl w:val="0"/>
          <w:numId w:val="17"/>
        </w:numPr>
        <w:rPr>
          <w:rFonts w:cs="Arial"/>
          <w:b/>
        </w:rPr>
      </w:pPr>
      <w:r w:rsidRPr="00AD1F7E">
        <w:rPr>
          <w:rFonts w:cs="Arial"/>
          <w:b/>
        </w:rPr>
        <w:t>Organisation et suivi accord-cadre : 1</w:t>
      </w:r>
      <w:r>
        <w:rPr>
          <w:rFonts w:cs="Arial"/>
          <w:b/>
        </w:rPr>
        <w:t>5</w:t>
      </w:r>
      <w:r w:rsidRPr="00AD1F7E">
        <w:rPr>
          <w:rFonts w:cs="Arial"/>
          <w:b/>
        </w:rPr>
        <w:t>%</w:t>
      </w:r>
    </w:p>
    <w:p w14:paraId="49335890" w14:textId="004CDEF3" w:rsidR="00E82597" w:rsidRDefault="00E82597" w:rsidP="00E82597">
      <w:pPr>
        <w:numPr>
          <w:ilvl w:val="1"/>
          <w:numId w:val="17"/>
        </w:numPr>
        <w:rPr>
          <w:rFonts w:cs="Arial"/>
        </w:rPr>
      </w:pPr>
      <w:r w:rsidRPr="00AD1F7E">
        <w:rPr>
          <w:rFonts w:cs="Arial"/>
        </w:rPr>
        <w:t>Qualification du personnel encadrant</w:t>
      </w:r>
      <w:r>
        <w:rPr>
          <w:rFonts w:cs="Arial"/>
        </w:rPr>
        <w:t xml:space="preserve"> et organigramme</w:t>
      </w:r>
      <w:r w:rsidR="006C76DE">
        <w:rPr>
          <w:rFonts w:cs="Arial"/>
        </w:rPr>
        <w:t xml:space="preserve"> – 5%</w:t>
      </w:r>
    </w:p>
    <w:p w14:paraId="51D9651A" w14:textId="6538393E" w:rsidR="00E82597" w:rsidRPr="00AD1F7E" w:rsidRDefault="00E82597" w:rsidP="00E82597">
      <w:pPr>
        <w:numPr>
          <w:ilvl w:val="1"/>
          <w:numId w:val="17"/>
        </w:numPr>
        <w:rPr>
          <w:rFonts w:cs="Arial"/>
        </w:rPr>
      </w:pPr>
      <w:r>
        <w:rPr>
          <w:rFonts w:cs="Arial"/>
        </w:rPr>
        <w:t xml:space="preserve">Moyens humains et matériels (moyens informatiques et de calculs dont dispose le soumissionnaire) </w:t>
      </w:r>
      <w:r w:rsidR="006C76DE">
        <w:rPr>
          <w:rFonts w:cs="Arial"/>
        </w:rPr>
        <w:t xml:space="preserve">– 5% </w:t>
      </w:r>
    </w:p>
    <w:p w14:paraId="1C0879A7" w14:textId="2DC5304D" w:rsidR="00E82597" w:rsidRPr="00AD1F7E" w:rsidRDefault="00E82597" w:rsidP="00E82597">
      <w:pPr>
        <w:numPr>
          <w:ilvl w:val="1"/>
          <w:numId w:val="17"/>
        </w:numPr>
        <w:rPr>
          <w:rFonts w:cs="Arial"/>
        </w:rPr>
      </w:pPr>
      <w:r w:rsidRPr="00AD1F7E">
        <w:rPr>
          <w:rFonts w:cs="Arial"/>
        </w:rPr>
        <w:t>Réponse aux exigences qualité et Méthode de suivi de l’A</w:t>
      </w:r>
      <w:r>
        <w:rPr>
          <w:rFonts w:cs="Arial"/>
        </w:rPr>
        <w:t>ccord-cadre</w:t>
      </w:r>
      <w:r w:rsidR="006C76DE">
        <w:rPr>
          <w:rFonts w:cs="Arial"/>
        </w:rPr>
        <w:t xml:space="preserve"> – 5%</w:t>
      </w:r>
    </w:p>
    <w:p w14:paraId="22027BCF" w14:textId="77777777" w:rsidR="00811CB3" w:rsidRPr="00C1260D" w:rsidRDefault="00811CB3" w:rsidP="003C2BF2">
      <w:pPr>
        <w:jc w:val="both"/>
        <w:rPr>
          <w:rFonts w:cs="Arial"/>
          <w:szCs w:val="22"/>
        </w:rPr>
      </w:pPr>
    </w:p>
    <w:p w14:paraId="164EE47C" w14:textId="77777777" w:rsidR="00276F73" w:rsidRDefault="00276F73" w:rsidP="003C2BF2">
      <w:pPr>
        <w:jc w:val="both"/>
        <w:rPr>
          <w:rFonts w:cs="Arial"/>
          <w:szCs w:val="22"/>
        </w:rPr>
      </w:pPr>
    </w:p>
    <w:p w14:paraId="4BFAD1E3" w14:textId="1D06ECA1" w:rsidR="00276F73" w:rsidRPr="00E82597" w:rsidRDefault="00276F73" w:rsidP="00276F73">
      <w:pPr>
        <w:pBdr>
          <w:top w:val="single" w:sz="4" w:space="1" w:color="auto"/>
          <w:left w:val="single" w:sz="4" w:space="4" w:color="auto"/>
          <w:bottom w:val="single" w:sz="4" w:space="1" w:color="auto"/>
          <w:right w:val="single" w:sz="4" w:space="4" w:color="auto"/>
        </w:pBdr>
        <w:jc w:val="both"/>
        <w:rPr>
          <w:b/>
          <w:bCs/>
        </w:rPr>
      </w:pPr>
      <w:r w:rsidRPr="00E82597">
        <w:rPr>
          <w:b/>
          <w:bCs/>
        </w:rPr>
        <w:t xml:space="preserve">Le CEA négociera avec les </w:t>
      </w:r>
      <w:r w:rsidR="00D22CF5">
        <w:rPr>
          <w:b/>
          <w:bCs/>
        </w:rPr>
        <w:t>4</w:t>
      </w:r>
      <w:r w:rsidRPr="00E82597">
        <w:rPr>
          <w:b/>
          <w:bCs/>
        </w:rPr>
        <w:t xml:space="preserve"> soumissionnaires les mieux classés à l’issue de l’analyse des offres initiales effectuée sur la base des critères de sélection définis ci-dessus.</w:t>
      </w:r>
    </w:p>
    <w:p w14:paraId="7052C070" w14:textId="0039700F" w:rsidR="00276F73" w:rsidRPr="00E82597" w:rsidRDefault="00276F73" w:rsidP="00276F73">
      <w:pPr>
        <w:pBdr>
          <w:top w:val="single" w:sz="4" w:space="1" w:color="auto"/>
          <w:left w:val="single" w:sz="4" w:space="4" w:color="auto"/>
          <w:bottom w:val="single" w:sz="4" w:space="1" w:color="auto"/>
          <w:right w:val="single" w:sz="4" w:space="4" w:color="auto"/>
        </w:pBdr>
        <w:jc w:val="both"/>
        <w:rPr>
          <w:b/>
          <w:bCs/>
        </w:rPr>
      </w:pPr>
      <w:r w:rsidRPr="00E82597">
        <w:rPr>
          <w:b/>
          <w:bCs/>
        </w:rPr>
        <w:t>Toutefois, conformément aux dispositions de</w:t>
      </w:r>
      <w:r w:rsidR="000640FB" w:rsidRPr="00E82597">
        <w:rPr>
          <w:b/>
          <w:bCs/>
        </w:rPr>
        <w:t xml:space="preserve"> l’article R2123-5 du Code de la commande publique</w:t>
      </w:r>
      <w:r w:rsidRPr="00E82597">
        <w:rPr>
          <w:b/>
          <w:bCs/>
        </w:rPr>
        <w:t>, le CEA se réserve la possibilité d’attribuer le marché sur la base des offres initiales sans négociation.</w:t>
      </w:r>
    </w:p>
    <w:p w14:paraId="7BCBABCF" w14:textId="77777777" w:rsidR="00276F73" w:rsidRPr="00C1260D" w:rsidRDefault="00276F73" w:rsidP="003C2BF2">
      <w:pPr>
        <w:jc w:val="both"/>
        <w:rPr>
          <w:rFonts w:cs="Arial"/>
          <w:szCs w:val="22"/>
        </w:rPr>
      </w:pPr>
    </w:p>
    <w:p w14:paraId="24C71DE1" w14:textId="77777777" w:rsidR="00811CB3" w:rsidRPr="00C1260D" w:rsidRDefault="00811CB3" w:rsidP="003C2BF2">
      <w:pPr>
        <w:jc w:val="both"/>
        <w:rPr>
          <w:rFonts w:cs="Arial"/>
          <w:szCs w:val="22"/>
        </w:rPr>
      </w:pPr>
      <w:r w:rsidRPr="00C1260D">
        <w:rPr>
          <w:rFonts w:cs="Arial"/>
          <w:szCs w:val="22"/>
        </w:rPr>
        <w:t>Le CEA se réserve la possibilité de recevoir les soumissionnaires pour obtenir des explications complémentaires sur leur offre.</w:t>
      </w:r>
    </w:p>
    <w:p w14:paraId="640862D7" w14:textId="22EBB24D" w:rsidR="00AA5318" w:rsidRDefault="00AA5318" w:rsidP="003C2BF2">
      <w:pPr>
        <w:jc w:val="both"/>
        <w:rPr>
          <w:rFonts w:cs="Arial"/>
          <w:szCs w:val="22"/>
        </w:rPr>
      </w:pPr>
    </w:p>
    <w:p w14:paraId="47240AAA" w14:textId="77777777" w:rsidR="00741ED2" w:rsidRPr="00C1260D" w:rsidRDefault="00741ED2" w:rsidP="003C2BF2">
      <w:pPr>
        <w:jc w:val="both"/>
        <w:rPr>
          <w:rFonts w:cs="Arial"/>
          <w:szCs w:val="22"/>
        </w:rPr>
      </w:pPr>
    </w:p>
    <w:p w14:paraId="30C4ACD8" w14:textId="77777777" w:rsidR="00AA5318" w:rsidRPr="00C1260D" w:rsidRDefault="00AA5318" w:rsidP="003C2BF2">
      <w:pPr>
        <w:pStyle w:val="Titre1"/>
        <w:jc w:val="both"/>
      </w:pPr>
      <w:bookmarkStart w:id="51" w:name="_Toc216276933"/>
      <w:r w:rsidRPr="00C1260D">
        <w:t xml:space="preserve">DOCUMENTS RELATIFS AU RESPECT DE </w:t>
      </w:r>
      <w:smartTag w:uri="urn:schemas-microsoft-com:office:smarttags" w:element="metricconverter">
        <w:smartTagPr>
          <w:attr w:name="ProductID" w:val="LA REGLEMENTATION FISCALE"/>
        </w:smartTagPr>
        <w:smartTag w:uri="urn:schemas-microsoft-com:office:smarttags" w:element="metricconverter">
          <w:smartTagPr>
            <w:attr w:name="ProductID" w:val="LA REGLEMENTATION"/>
          </w:smartTagPr>
          <w:r w:rsidRPr="00C1260D">
            <w:t>LA REGLEMENTATION</w:t>
          </w:r>
        </w:smartTag>
        <w:r w:rsidRPr="00C1260D">
          <w:t xml:space="preserve"> FISCALE</w:t>
        </w:r>
      </w:smartTag>
      <w:r w:rsidRPr="00C1260D">
        <w:t xml:space="preserve"> ET SOCIALE A FOURNIR PAR L’ATTRIBUTAIRE DU MARCHE</w:t>
      </w:r>
      <w:bookmarkEnd w:id="51"/>
    </w:p>
    <w:p w14:paraId="73E16CAE" w14:textId="77777777" w:rsidR="00BD7C8A" w:rsidRPr="00C1260D" w:rsidRDefault="00BD7C8A" w:rsidP="00BD7C8A">
      <w:pPr>
        <w:rPr>
          <w:rFonts w:cs="Arial"/>
          <w:szCs w:val="22"/>
        </w:rPr>
      </w:pPr>
    </w:p>
    <w:p w14:paraId="2A133245" w14:textId="24B4DC07" w:rsidR="00BD7C8A" w:rsidRDefault="00BD7C8A" w:rsidP="00BD7C8A">
      <w:pPr>
        <w:jc w:val="both"/>
        <w:rPr>
          <w:rFonts w:cs="Arial"/>
          <w:szCs w:val="22"/>
        </w:rPr>
      </w:pPr>
      <w:r w:rsidRPr="00C1260D">
        <w:rPr>
          <w:rFonts w:cs="Arial"/>
          <w:szCs w:val="22"/>
        </w:rPr>
        <w:t>Conformément</w:t>
      </w:r>
      <w:r w:rsidR="000640FB">
        <w:rPr>
          <w:color w:val="161616"/>
          <w:w w:val="95"/>
        </w:rPr>
        <w:t xml:space="preserve"> aux articles</w:t>
      </w:r>
      <w:r w:rsidR="009F1406">
        <w:rPr>
          <w:color w:val="161616"/>
          <w:w w:val="95"/>
        </w:rPr>
        <w:t xml:space="preserve"> R2143-6,</w:t>
      </w:r>
      <w:r w:rsidR="000640FB">
        <w:rPr>
          <w:color w:val="161616"/>
          <w:w w:val="95"/>
        </w:rPr>
        <w:t>R2143-7 et R2143-8 du Code de la commande publique</w:t>
      </w:r>
      <w:r w:rsidRPr="00C1260D">
        <w:rPr>
          <w:rFonts w:cs="Arial"/>
          <w:szCs w:val="22"/>
        </w:rPr>
        <w:t>, l’entreprise retenue par le CEA ne pourra devenir Titulaire du marché qu’à la condition de transmettre avant sa signature et dans le délai fixé par le CEA :</w:t>
      </w:r>
    </w:p>
    <w:p w14:paraId="3D7C39A3" w14:textId="77777777" w:rsidR="00BD7C8A" w:rsidRPr="00C1260D" w:rsidRDefault="00BD7C8A" w:rsidP="00BD7C8A">
      <w:pPr>
        <w:jc w:val="both"/>
        <w:rPr>
          <w:rFonts w:cs="Arial"/>
          <w:szCs w:val="22"/>
        </w:rPr>
      </w:pPr>
    </w:p>
    <w:p w14:paraId="61BC015F" w14:textId="77777777" w:rsidR="00BD7C8A" w:rsidRPr="00C1260D" w:rsidRDefault="00BD7C8A" w:rsidP="00BD7C8A">
      <w:pPr>
        <w:numPr>
          <w:ilvl w:val="0"/>
          <w:numId w:val="5"/>
        </w:numPr>
        <w:jc w:val="both"/>
        <w:rPr>
          <w:rFonts w:cs="Arial"/>
          <w:szCs w:val="22"/>
        </w:rPr>
      </w:pPr>
      <w:r w:rsidRPr="00C1260D">
        <w:rPr>
          <w:rFonts w:cs="Arial"/>
          <w:szCs w:val="22"/>
        </w:rPr>
        <w:t>les pièces prévues aux articles D.8222-5 (cocontractant  établi en France) ou D.8222-7 et D.8222-8 (cocontractant établi à l’étranger) du Code du travail, qui sont à produire tous les six mois jusqu’à la fin de l’exécution du marché</w:t>
      </w:r>
      <w:r>
        <w:rPr>
          <w:rFonts w:cs="Arial"/>
          <w:szCs w:val="22"/>
        </w:rPr>
        <w:t xml:space="preserve"> </w:t>
      </w:r>
      <w:r>
        <w:rPr>
          <w:color w:val="161616"/>
          <w:w w:val="95"/>
        </w:rPr>
        <w:t>et,</w:t>
      </w:r>
      <w:r>
        <w:rPr>
          <w:color w:val="161616"/>
          <w:spacing w:val="2"/>
          <w:w w:val="95"/>
        </w:rPr>
        <w:t xml:space="preserve"> </w:t>
      </w:r>
      <w:r>
        <w:rPr>
          <w:color w:val="161616"/>
          <w:w w:val="95"/>
        </w:rPr>
        <w:t>le</w:t>
      </w:r>
      <w:r>
        <w:rPr>
          <w:color w:val="161616"/>
          <w:spacing w:val="34"/>
          <w:w w:val="95"/>
        </w:rPr>
        <w:t xml:space="preserve"> </w:t>
      </w:r>
      <w:r>
        <w:rPr>
          <w:color w:val="161616"/>
          <w:w w:val="95"/>
        </w:rPr>
        <w:t>cas</w:t>
      </w:r>
      <w:r>
        <w:rPr>
          <w:color w:val="161616"/>
          <w:spacing w:val="46"/>
          <w:w w:val="95"/>
        </w:rPr>
        <w:t xml:space="preserve"> </w:t>
      </w:r>
      <w:r>
        <w:rPr>
          <w:color w:val="161616"/>
          <w:w w:val="95"/>
        </w:rPr>
        <w:t>échéant</w:t>
      </w:r>
      <w:r>
        <w:rPr>
          <w:color w:val="343434"/>
          <w:w w:val="95"/>
        </w:rPr>
        <w:t>,</w:t>
      </w:r>
      <w:r>
        <w:rPr>
          <w:color w:val="343434"/>
          <w:spacing w:val="43"/>
          <w:w w:val="95"/>
        </w:rPr>
        <w:t xml:space="preserve"> </w:t>
      </w:r>
      <w:r>
        <w:rPr>
          <w:color w:val="161616"/>
          <w:w w:val="95"/>
        </w:rPr>
        <w:t>la</w:t>
      </w:r>
      <w:r>
        <w:rPr>
          <w:color w:val="161616"/>
          <w:spacing w:val="45"/>
          <w:w w:val="95"/>
        </w:rPr>
        <w:t xml:space="preserve"> </w:t>
      </w:r>
      <w:r>
        <w:rPr>
          <w:color w:val="161616"/>
          <w:w w:val="95"/>
        </w:rPr>
        <w:t>liste</w:t>
      </w:r>
      <w:r>
        <w:rPr>
          <w:color w:val="161616"/>
          <w:w w:val="97"/>
        </w:rPr>
        <w:t xml:space="preserve"> </w:t>
      </w:r>
      <w:r>
        <w:rPr>
          <w:color w:val="161616"/>
          <w:w w:val="95"/>
        </w:rPr>
        <w:t>nominative</w:t>
      </w:r>
      <w:r>
        <w:rPr>
          <w:color w:val="161616"/>
          <w:spacing w:val="27"/>
          <w:w w:val="95"/>
        </w:rPr>
        <w:t xml:space="preserve"> </w:t>
      </w:r>
      <w:r>
        <w:rPr>
          <w:color w:val="161616"/>
          <w:w w:val="95"/>
        </w:rPr>
        <w:t>des</w:t>
      </w:r>
      <w:r>
        <w:rPr>
          <w:color w:val="161616"/>
          <w:spacing w:val="25"/>
          <w:w w:val="95"/>
        </w:rPr>
        <w:t xml:space="preserve"> </w:t>
      </w:r>
      <w:r>
        <w:rPr>
          <w:color w:val="161616"/>
          <w:w w:val="95"/>
        </w:rPr>
        <w:t>salariés</w:t>
      </w:r>
      <w:r>
        <w:rPr>
          <w:color w:val="161616"/>
          <w:spacing w:val="29"/>
          <w:w w:val="95"/>
        </w:rPr>
        <w:t xml:space="preserve"> </w:t>
      </w:r>
      <w:r>
        <w:rPr>
          <w:color w:val="161616"/>
          <w:w w:val="95"/>
        </w:rPr>
        <w:t>étrangers</w:t>
      </w:r>
      <w:r>
        <w:rPr>
          <w:color w:val="161616"/>
          <w:spacing w:val="38"/>
          <w:w w:val="95"/>
        </w:rPr>
        <w:t xml:space="preserve"> </w:t>
      </w:r>
      <w:r>
        <w:rPr>
          <w:color w:val="161616"/>
          <w:w w:val="95"/>
        </w:rPr>
        <w:t>qui</w:t>
      </w:r>
      <w:r>
        <w:rPr>
          <w:color w:val="161616"/>
          <w:spacing w:val="20"/>
          <w:w w:val="95"/>
        </w:rPr>
        <w:t xml:space="preserve"> </w:t>
      </w:r>
      <w:r>
        <w:rPr>
          <w:color w:val="161616"/>
          <w:w w:val="95"/>
        </w:rPr>
        <w:t>seraient</w:t>
      </w:r>
      <w:r>
        <w:rPr>
          <w:color w:val="161616"/>
          <w:spacing w:val="39"/>
          <w:w w:val="95"/>
        </w:rPr>
        <w:t xml:space="preserve"> </w:t>
      </w:r>
      <w:r>
        <w:rPr>
          <w:color w:val="161616"/>
          <w:w w:val="95"/>
        </w:rPr>
        <w:t>susceptibles</w:t>
      </w:r>
      <w:r>
        <w:rPr>
          <w:color w:val="161616"/>
          <w:spacing w:val="36"/>
          <w:w w:val="95"/>
        </w:rPr>
        <w:t xml:space="preserve"> </w:t>
      </w:r>
      <w:r>
        <w:rPr>
          <w:color w:val="161616"/>
          <w:w w:val="95"/>
        </w:rPr>
        <w:t>d'être</w:t>
      </w:r>
      <w:r>
        <w:rPr>
          <w:color w:val="161616"/>
          <w:spacing w:val="22"/>
          <w:w w:val="95"/>
        </w:rPr>
        <w:t xml:space="preserve"> </w:t>
      </w:r>
      <w:r>
        <w:rPr>
          <w:color w:val="161616"/>
          <w:w w:val="95"/>
        </w:rPr>
        <w:t>employés</w:t>
      </w:r>
      <w:r>
        <w:rPr>
          <w:color w:val="161616"/>
          <w:spacing w:val="37"/>
          <w:w w:val="95"/>
        </w:rPr>
        <w:t xml:space="preserve"> </w:t>
      </w:r>
      <w:r>
        <w:rPr>
          <w:color w:val="161616"/>
          <w:w w:val="95"/>
        </w:rPr>
        <w:t>(articles</w:t>
      </w:r>
      <w:r>
        <w:rPr>
          <w:color w:val="161616"/>
          <w:spacing w:val="36"/>
          <w:w w:val="95"/>
        </w:rPr>
        <w:t xml:space="preserve"> </w:t>
      </w:r>
      <w:r>
        <w:rPr>
          <w:color w:val="161616"/>
          <w:w w:val="95"/>
        </w:rPr>
        <w:t>D.</w:t>
      </w:r>
      <w:r>
        <w:rPr>
          <w:color w:val="161616"/>
        </w:rPr>
        <w:t xml:space="preserve"> </w:t>
      </w:r>
      <w:r>
        <w:rPr>
          <w:color w:val="161616"/>
          <w:w w:val="95"/>
        </w:rPr>
        <w:t>8254-2</w:t>
      </w:r>
      <w:r>
        <w:rPr>
          <w:color w:val="161616"/>
          <w:spacing w:val="22"/>
          <w:w w:val="95"/>
        </w:rPr>
        <w:t xml:space="preserve"> </w:t>
      </w:r>
      <w:r>
        <w:rPr>
          <w:color w:val="161616"/>
          <w:w w:val="95"/>
        </w:rPr>
        <w:t>à</w:t>
      </w:r>
      <w:r>
        <w:rPr>
          <w:color w:val="161616"/>
          <w:spacing w:val="21"/>
          <w:w w:val="95"/>
        </w:rPr>
        <w:t xml:space="preserve"> </w:t>
      </w:r>
      <w:r>
        <w:rPr>
          <w:color w:val="161616"/>
          <w:spacing w:val="3"/>
          <w:w w:val="95"/>
        </w:rPr>
        <w:t>D</w:t>
      </w:r>
      <w:r>
        <w:rPr>
          <w:color w:val="343434"/>
          <w:w w:val="95"/>
        </w:rPr>
        <w:t>.</w:t>
      </w:r>
      <w:r>
        <w:rPr>
          <w:color w:val="343434"/>
          <w:spacing w:val="3"/>
          <w:w w:val="95"/>
        </w:rPr>
        <w:t xml:space="preserve"> </w:t>
      </w:r>
      <w:r>
        <w:rPr>
          <w:color w:val="161616"/>
          <w:w w:val="95"/>
        </w:rPr>
        <w:t>8254-5</w:t>
      </w:r>
      <w:r>
        <w:rPr>
          <w:color w:val="161616"/>
          <w:spacing w:val="30"/>
          <w:w w:val="95"/>
        </w:rPr>
        <w:t xml:space="preserve"> </w:t>
      </w:r>
      <w:r>
        <w:rPr>
          <w:color w:val="161616"/>
          <w:w w:val="95"/>
        </w:rPr>
        <w:t>du</w:t>
      </w:r>
      <w:r>
        <w:rPr>
          <w:color w:val="161616"/>
          <w:spacing w:val="18"/>
          <w:w w:val="95"/>
        </w:rPr>
        <w:t xml:space="preserve"> </w:t>
      </w:r>
      <w:r>
        <w:rPr>
          <w:color w:val="161616"/>
          <w:w w:val="95"/>
        </w:rPr>
        <w:t>Code</w:t>
      </w:r>
      <w:r>
        <w:rPr>
          <w:color w:val="161616"/>
          <w:spacing w:val="15"/>
          <w:w w:val="95"/>
        </w:rPr>
        <w:t xml:space="preserve"> </w:t>
      </w:r>
      <w:r>
        <w:rPr>
          <w:color w:val="161616"/>
          <w:w w:val="95"/>
        </w:rPr>
        <w:t>du</w:t>
      </w:r>
      <w:r>
        <w:rPr>
          <w:color w:val="161616"/>
          <w:spacing w:val="17"/>
          <w:w w:val="95"/>
        </w:rPr>
        <w:t xml:space="preserve"> </w:t>
      </w:r>
      <w:r>
        <w:rPr>
          <w:color w:val="161616"/>
          <w:w w:val="95"/>
        </w:rPr>
        <w:t>travail)</w:t>
      </w:r>
      <w:r w:rsidRPr="00C1260D">
        <w:rPr>
          <w:rFonts w:cs="Arial"/>
          <w:szCs w:val="22"/>
        </w:rPr>
        <w:t> ;</w:t>
      </w:r>
    </w:p>
    <w:p w14:paraId="048D8D94" w14:textId="5A91338D" w:rsidR="00BD7C8A" w:rsidRPr="00C1260D" w:rsidRDefault="00BD7C8A" w:rsidP="00142514">
      <w:pPr>
        <w:numPr>
          <w:ilvl w:val="0"/>
          <w:numId w:val="5"/>
        </w:numPr>
        <w:jc w:val="both"/>
        <w:rPr>
          <w:rFonts w:cs="Arial"/>
          <w:szCs w:val="22"/>
        </w:rPr>
      </w:pPr>
      <w:r w:rsidRPr="00C1260D">
        <w:rPr>
          <w:rFonts w:cs="Arial"/>
          <w:szCs w:val="22"/>
        </w:rPr>
        <w:t xml:space="preserve">les attestations et certificats délivrés par les administrations et organismes compétents prouvant </w:t>
      </w:r>
      <w:r>
        <w:rPr>
          <w:color w:val="161616"/>
          <w:w w:val="95"/>
        </w:rPr>
        <w:t>que</w:t>
      </w:r>
      <w:r>
        <w:rPr>
          <w:color w:val="161616"/>
          <w:spacing w:val="34"/>
          <w:w w:val="95"/>
        </w:rPr>
        <w:t xml:space="preserve"> </w:t>
      </w:r>
      <w:r>
        <w:rPr>
          <w:color w:val="161616"/>
          <w:w w:val="95"/>
        </w:rPr>
        <w:t>le</w:t>
      </w:r>
      <w:r>
        <w:rPr>
          <w:color w:val="161616"/>
          <w:spacing w:val="11"/>
          <w:w w:val="95"/>
        </w:rPr>
        <w:t xml:space="preserve"> </w:t>
      </w:r>
      <w:r>
        <w:rPr>
          <w:color w:val="161616"/>
          <w:w w:val="95"/>
        </w:rPr>
        <w:t>candidat</w:t>
      </w:r>
      <w:r w:rsidRPr="00C1260D">
        <w:rPr>
          <w:rFonts w:cs="Arial"/>
          <w:szCs w:val="22"/>
        </w:rPr>
        <w:t xml:space="preserve"> a satisfait à ses obligations fiscales et sociales</w:t>
      </w:r>
      <w:r>
        <w:rPr>
          <w:rFonts w:cs="Arial"/>
          <w:szCs w:val="22"/>
        </w:rPr>
        <w:t xml:space="preserve"> </w:t>
      </w:r>
      <w:r>
        <w:rPr>
          <w:color w:val="161616"/>
          <w:w w:val="95"/>
        </w:rPr>
        <w:t>(</w:t>
      </w:r>
      <w:r w:rsidR="00142514" w:rsidRPr="00142514">
        <w:rPr>
          <w:color w:val="161616"/>
          <w:w w:val="95"/>
        </w:rPr>
        <w:t>Arrêté du 22 mars 2019 fixant la liste des impôts, taxes, contributions ou cotisations sociales donnant lieu à la délivrance de certificats pour l'attribution des contrats de la commande publique</w:t>
      </w:r>
      <w:r>
        <w:rPr>
          <w:color w:val="161616"/>
          <w:w w:val="95"/>
        </w:rPr>
        <w:t>)</w:t>
      </w:r>
      <w:r w:rsidRPr="00C1260D">
        <w:rPr>
          <w:rFonts w:cs="Arial"/>
          <w:szCs w:val="22"/>
        </w:rPr>
        <w:t>.</w:t>
      </w:r>
    </w:p>
    <w:p w14:paraId="457D281A" w14:textId="77777777" w:rsidR="00BD7C8A" w:rsidRPr="00C1260D" w:rsidRDefault="00BD7C8A" w:rsidP="00BD7C8A">
      <w:pPr>
        <w:jc w:val="both"/>
        <w:rPr>
          <w:rFonts w:cs="Arial"/>
          <w:szCs w:val="22"/>
        </w:rPr>
      </w:pPr>
    </w:p>
    <w:p w14:paraId="6D785644" w14:textId="77777777" w:rsidR="00BD7C8A" w:rsidRDefault="00BD7C8A" w:rsidP="00BD7C8A">
      <w:pPr>
        <w:jc w:val="both"/>
        <w:rPr>
          <w:sz w:val="20"/>
          <w:szCs w:val="20"/>
        </w:rPr>
      </w:pPr>
      <w:r w:rsidRPr="00C1260D">
        <w:rPr>
          <w:rFonts w:cs="Arial"/>
          <w:szCs w:val="22"/>
        </w:rPr>
        <w:t>Dans le cas où l’entreprise retenue ne produirait pas ces documents dans le délai imparti, son offre sera rejetée sans autre formalité.</w:t>
      </w:r>
    </w:p>
    <w:p w14:paraId="094F0DC6" w14:textId="77777777" w:rsidR="00811CB3" w:rsidRPr="00C1260D" w:rsidRDefault="00811CB3" w:rsidP="003C2BF2">
      <w:pPr>
        <w:jc w:val="both"/>
        <w:rPr>
          <w:rFonts w:cs="Arial"/>
          <w:szCs w:val="22"/>
        </w:rPr>
      </w:pPr>
    </w:p>
    <w:p w14:paraId="38D00B72" w14:textId="77777777" w:rsidR="003C2BF2" w:rsidRPr="00C1260D" w:rsidRDefault="003C2BF2" w:rsidP="003C2BF2">
      <w:pPr>
        <w:jc w:val="both"/>
        <w:rPr>
          <w:rFonts w:cs="Arial"/>
          <w:szCs w:val="22"/>
        </w:rPr>
      </w:pPr>
    </w:p>
    <w:p w14:paraId="2053D5D4" w14:textId="77777777" w:rsidR="00811CB3" w:rsidRPr="00C1260D" w:rsidRDefault="00811CB3" w:rsidP="003C2BF2">
      <w:pPr>
        <w:pStyle w:val="Titre1"/>
        <w:jc w:val="both"/>
      </w:pPr>
      <w:r w:rsidRPr="00C1260D">
        <w:t xml:space="preserve"> </w:t>
      </w:r>
      <w:bookmarkStart w:id="52" w:name="_Toc216276934"/>
      <w:r w:rsidRPr="00C1260D">
        <w:t>RENSEIGNEMENTS COMPLEMENTAIRES</w:t>
      </w:r>
      <w:bookmarkEnd w:id="52"/>
    </w:p>
    <w:p w14:paraId="4B3EEF72" w14:textId="77777777" w:rsidR="00811CB3" w:rsidRPr="00C1260D" w:rsidRDefault="00811CB3" w:rsidP="003C2BF2">
      <w:pPr>
        <w:jc w:val="both"/>
        <w:rPr>
          <w:rFonts w:cs="Arial"/>
          <w:szCs w:val="22"/>
        </w:rPr>
      </w:pPr>
    </w:p>
    <w:p w14:paraId="67C452F7" w14:textId="6365B3EC" w:rsidR="0018699B" w:rsidRDefault="00811CB3" w:rsidP="0018699B">
      <w:pPr>
        <w:jc w:val="both"/>
        <w:rPr>
          <w:rFonts w:cs="Arial"/>
          <w:szCs w:val="22"/>
        </w:rPr>
      </w:pPr>
      <w:r w:rsidRPr="00C1260D">
        <w:rPr>
          <w:rFonts w:cs="Arial"/>
          <w:szCs w:val="22"/>
        </w:rPr>
        <w:t xml:space="preserve">Pour toute(s) précision(s) et/ou renseignement(s) complémentaire(s), le soumissionnaire est prié </w:t>
      </w:r>
      <w:r w:rsidR="0018699B">
        <w:rPr>
          <w:rFonts w:cs="Arial"/>
          <w:szCs w:val="22"/>
        </w:rPr>
        <w:t>d’utiliser</w:t>
      </w:r>
      <w:r w:rsidR="0018699B" w:rsidRPr="00703F2D">
        <w:rPr>
          <w:rFonts w:cs="Arial"/>
          <w:b/>
          <w:szCs w:val="22"/>
        </w:rPr>
        <w:t xml:space="preserve"> la plateforme de dématérialisation des procédures de passation des marchés du CEA</w:t>
      </w:r>
      <w:r w:rsidR="0018699B">
        <w:rPr>
          <w:rFonts w:cs="Arial"/>
          <w:b/>
          <w:szCs w:val="22"/>
        </w:rPr>
        <w:t xml:space="preserve"> </w:t>
      </w:r>
      <w:r w:rsidR="0018699B" w:rsidRPr="00703F2D">
        <w:rPr>
          <w:rFonts w:cs="Arial"/>
          <w:b/>
          <w:szCs w:val="22"/>
        </w:rPr>
        <w:t>(PLACE)</w:t>
      </w:r>
      <w:r w:rsidR="0018699B">
        <w:rPr>
          <w:rFonts w:cs="Arial"/>
          <w:szCs w:val="22"/>
        </w:rPr>
        <w:t xml:space="preserve"> </w:t>
      </w:r>
    </w:p>
    <w:p w14:paraId="71AFB115" w14:textId="77777777" w:rsidR="0018699B" w:rsidRPr="001631F3" w:rsidRDefault="0018699B" w:rsidP="0018699B">
      <w:pPr>
        <w:jc w:val="both"/>
        <w:rPr>
          <w:rFonts w:cs="Arial"/>
          <w:szCs w:val="22"/>
        </w:rPr>
      </w:pPr>
      <w:r>
        <w:rPr>
          <w:rFonts w:cs="Arial"/>
          <w:szCs w:val="22"/>
        </w:rPr>
        <w:t xml:space="preserve">La </w:t>
      </w:r>
      <w:r w:rsidRPr="001631F3">
        <w:rPr>
          <w:rFonts w:cs="Arial"/>
          <w:szCs w:val="22"/>
        </w:rPr>
        <w:t>plateforme de dématérialisation des procédures de passation des marchés du CEA</w:t>
      </w:r>
      <w:r w:rsidRPr="00FC37A1">
        <w:rPr>
          <w:rFonts w:cs="Arial"/>
          <w:szCs w:val="22"/>
        </w:rPr>
        <w:t xml:space="preserve"> </w:t>
      </w:r>
      <w:r>
        <w:rPr>
          <w:rFonts w:cs="Arial"/>
          <w:szCs w:val="22"/>
        </w:rPr>
        <w:t xml:space="preserve">est </w:t>
      </w:r>
      <w:r w:rsidRPr="001631F3">
        <w:rPr>
          <w:rFonts w:cs="Arial"/>
          <w:szCs w:val="22"/>
        </w:rPr>
        <w:t xml:space="preserve">accessible sur l’URL suivante : </w:t>
      </w:r>
    </w:p>
    <w:p w14:paraId="7C296D48" w14:textId="77777777" w:rsidR="0018699B" w:rsidRDefault="00697065" w:rsidP="0018699B">
      <w:pPr>
        <w:jc w:val="both"/>
        <w:rPr>
          <w:rStyle w:val="Lienhypertexte"/>
          <w:rFonts w:cs="Arial"/>
          <w:szCs w:val="22"/>
        </w:rPr>
      </w:pPr>
      <w:hyperlink r:id="rId17" w:history="1">
        <w:r w:rsidR="0018699B" w:rsidRPr="001631F3">
          <w:rPr>
            <w:rStyle w:val="Lienhypertexte"/>
            <w:rFonts w:cs="Arial"/>
            <w:szCs w:val="22"/>
          </w:rPr>
          <w:t>https://www.marches-publics.gouv.fr</w:t>
        </w:r>
      </w:hyperlink>
    </w:p>
    <w:p w14:paraId="5C5270B2" w14:textId="2C28594C" w:rsidR="0018699B" w:rsidRDefault="0018699B" w:rsidP="0018699B">
      <w:pPr>
        <w:jc w:val="both"/>
        <w:rPr>
          <w:rFonts w:cs="Arial"/>
          <w:szCs w:val="22"/>
        </w:rPr>
      </w:pPr>
      <w:r w:rsidRPr="00C1260D">
        <w:rPr>
          <w:rFonts w:cs="Arial"/>
          <w:szCs w:val="22"/>
        </w:rPr>
        <w:t>Les dispositions à suivre sont indiquées dans l’annexe 1 du présent règlement de consultation.</w:t>
      </w:r>
    </w:p>
    <w:p w14:paraId="4874C28D" w14:textId="46CF44CE" w:rsidR="00811CB3" w:rsidRPr="00C1260D" w:rsidRDefault="0018699B" w:rsidP="003C2BF2">
      <w:pPr>
        <w:jc w:val="both"/>
        <w:rPr>
          <w:rFonts w:cs="Arial"/>
          <w:szCs w:val="22"/>
        </w:rPr>
      </w:pPr>
      <w:r>
        <w:rPr>
          <w:rFonts w:cs="Arial"/>
          <w:szCs w:val="22"/>
        </w:rPr>
        <w:t xml:space="preserve">La présente consultation est suivie par </w:t>
      </w:r>
      <w:r w:rsidR="00811CB3" w:rsidRPr="00C1260D">
        <w:rPr>
          <w:rFonts w:cs="Arial"/>
          <w:szCs w:val="22"/>
        </w:rPr>
        <w:t>:</w:t>
      </w:r>
    </w:p>
    <w:p w14:paraId="425888C5" w14:textId="77777777" w:rsidR="007A63DD" w:rsidRPr="00C1260D" w:rsidRDefault="007A63DD" w:rsidP="007A63DD">
      <w:pPr>
        <w:jc w:val="both"/>
        <w:rPr>
          <w:rFonts w:cs="Arial"/>
          <w:szCs w:val="22"/>
        </w:rPr>
      </w:pPr>
    </w:p>
    <w:p w14:paraId="5983B678" w14:textId="77777777" w:rsidR="007A63DD" w:rsidRPr="00C1260D" w:rsidRDefault="007A63DD" w:rsidP="007A63DD">
      <w:pPr>
        <w:pStyle w:val="Titre2"/>
      </w:pPr>
      <w:bookmarkStart w:id="53" w:name="_Toc216276935"/>
      <w:r w:rsidRPr="00C1260D">
        <w:t>Interlocuteurs techniques</w:t>
      </w:r>
      <w:bookmarkEnd w:id="53"/>
    </w:p>
    <w:p w14:paraId="5BEC6C2E" w14:textId="77777777" w:rsidR="00740C08" w:rsidRDefault="00740C08" w:rsidP="00740C08">
      <w:pPr>
        <w:numPr>
          <w:ilvl w:val="0"/>
          <w:numId w:val="38"/>
        </w:numPr>
        <w:autoSpaceDE w:val="0"/>
        <w:autoSpaceDN w:val="0"/>
        <w:adjustRightInd w:val="0"/>
        <w:jc w:val="both"/>
        <w:rPr>
          <w:rFonts w:cs="Arial"/>
          <w:color w:val="000000"/>
          <w:szCs w:val="22"/>
        </w:rPr>
      </w:pPr>
      <w:r>
        <w:rPr>
          <w:rFonts w:cs="Arial"/>
          <w:color w:val="000000"/>
          <w:szCs w:val="22"/>
        </w:rPr>
        <w:t xml:space="preserve">Mme DHELLEMME Sarah – DPEI/SPPEP - </w:t>
      </w:r>
      <w:r w:rsidRPr="001E5E9B">
        <w:rPr>
          <w:rFonts w:cs="Arial"/>
          <w:color w:val="000000"/>
          <w:szCs w:val="22"/>
        </w:rPr>
        <w:t xml:space="preserve">Tél. : </w:t>
      </w:r>
      <w:r w:rsidRPr="000B1643">
        <w:rPr>
          <w:rFonts w:cs="Arial"/>
          <w:color w:val="000000"/>
          <w:szCs w:val="22"/>
        </w:rPr>
        <w:t>06</w:t>
      </w:r>
      <w:r>
        <w:rPr>
          <w:rFonts w:cs="Arial"/>
          <w:color w:val="000000"/>
          <w:szCs w:val="22"/>
        </w:rPr>
        <w:t>.</w:t>
      </w:r>
      <w:r w:rsidRPr="000B1643">
        <w:rPr>
          <w:rFonts w:cs="Arial"/>
          <w:color w:val="000000"/>
          <w:szCs w:val="22"/>
        </w:rPr>
        <w:t>01</w:t>
      </w:r>
      <w:r>
        <w:rPr>
          <w:rFonts w:cs="Arial"/>
          <w:color w:val="000000"/>
          <w:szCs w:val="22"/>
        </w:rPr>
        <w:t>.</w:t>
      </w:r>
      <w:r w:rsidRPr="000B1643">
        <w:rPr>
          <w:rFonts w:cs="Arial"/>
          <w:color w:val="000000"/>
          <w:szCs w:val="22"/>
        </w:rPr>
        <w:t>65</w:t>
      </w:r>
      <w:r>
        <w:rPr>
          <w:rFonts w:cs="Arial"/>
          <w:color w:val="000000"/>
          <w:szCs w:val="22"/>
        </w:rPr>
        <w:t>.</w:t>
      </w:r>
      <w:r w:rsidRPr="000B1643">
        <w:rPr>
          <w:rFonts w:cs="Arial"/>
          <w:color w:val="000000"/>
          <w:szCs w:val="22"/>
        </w:rPr>
        <w:t>65</w:t>
      </w:r>
      <w:r>
        <w:rPr>
          <w:rFonts w:cs="Arial"/>
          <w:color w:val="000000"/>
          <w:szCs w:val="22"/>
        </w:rPr>
        <w:t>.</w:t>
      </w:r>
      <w:r w:rsidRPr="000B1643">
        <w:rPr>
          <w:rFonts w:cs="Arial"/>
          <w:color w:val="000000"/>
          <w:szCs w:val="22"/>
        </w:rPr>
        <w:t>99</w:t>
      </w:r>
    </w:p>
    <w:p w14:paraId="17FEFD1A" w14:textId="44175057" w:rsidR="00740C08" w:rsidRDefault="00740C08" w:rsidP="00740C08">
      <w:pPr>
        <w:autoSpaceDE w:val="0"/>
        <w:autoSpaceDN w:val="0"/>
        <w:adjustRightInd w:val="0"/>
        <w:ind w:firstLine="360"/>
        <w:jc w:val="both"/>
        <w:rPr>
          <w:rFonts w:cs="Arial"/>
          <w:color w:val="000000"/>
          <w:szCs w:val="22"/>
        </w:rPr>
      </w:pPr>
      <w:r>
        <w:rPr>
          <w:rFonts w:cs="Arial"/>
          <w:color w:val="000000"/>
          <w:szCs w:val="22"/>
        </w:rPr>
        <w:t xml:space="preserve">E-mail : </w:t>
      </w:r>
      <w:hyperlink r:id="rId18" w:history="1">
        <w:r w:rsidRPr="00F83B85">
          <w:rPr>
            <w:rStyle w:val="Lienhypertexte"/>
            <w:rFonts w:cs="Arial"/>
            <w:szCs w:val="22"/>
          </w:rPr>
          <w:t>sarah.dhellemme@cea.fr</w:t>
        </w:r>
      </w:hyperlink>
      <w:r>
        <w:rPr>
          <w:rFonts w:cs="Arial"/>
          <w:color w:val="000000"/>
          <w:szCs w:val="22"/>
        </w:rPr>
        <w:t xml:space="preserve"> </w:t>
      </w:r>
    </w:p>
    <w:p w14:paraId="4D71EC8D" w14:textId="77777777" w:rsidR="00740C08" w:rsidRPr="001E5E9B" w:rsidRDefault="00740C08" w:rsidP="00740C08">
      <w:pPr>
        <w:autoSpaceDE w:val="0"/>
        <w:autoSpaceDN w:val="0"/>
        <w:adjustRightInd w:val="0"/>
        <w:ind w:firstLine="360"/>
        <w:jc w:val="both"/>
        <w:rPr>
          <w:rFonts w:cs="Arial"/>
          <w:color w:val="000000"/>
          <w:szCs w:val="22"/>
        </w:rPr>
      </w:pPr>
    </w:p>
    <w:p w14:paraId="71ED8C0C" w14:textId="77777777" w:rsidR="00740C08" w:rsidRDefault="00740C08" w:rsidP="00740C08">
      <w:pPr>
        <w:numPr>
          <w:ilvl w:val="0"/>
          <w:numId w:val="38"/>
        </w:numPr>
        <w:autoSpaceDE w:val="0"/>
        <w:autoSpaceDN w:val="0"/>
        <w:adjustRightInd w:val="0"/>
        <w:jc w:val="both"/>
        <w:rPr>
          <w:rFonts w:cs="Arial"/>
          <w:color w:val="000000"/>
          <w:szCs w:val="22"/>
        </w:rPr>
      </w:pPr>
      <w:r>
        <w:rPr>
          <w:rFonts w:cs="Arial"/>
          <w:color w:val="000000"/>
          <w:szCs w:val="22"/>
        </w:rPr>
        <w:t>M. COMTE Julien</w:t>
      </w:r>
      <w:r w:rsidRPr="001E5E9B">
        <w:rPr>
          <w:rFonts w:cs="Arial"/>
          <w:color w:val="000000"/>
          <w:szCs w:val="22"/>
        </w:rPr>
        <w:t xml:space="preserve"> </w:t>
      </w:r>
      <w:r>
        <w:rPr>
          <w:rFonts w:cs="Arial"/>
          <w:color w:val="000000"/>
          <w:szCs w:val="22"/>
        </w:rPr>
        <w:t xml:space="preserve">– DPEI/SSTM/FLUIDES - </w:t>
      </w:r>
      <w:r w:rsidRPr="001E5E9B">
        <w:rPr>
          <w:rFonts w:cs="Arial"/>
          <w:color w:val="000000"/>
          <w:szCs w:val="22"/>
        </w:rPr>
        <w:t xml:space="preserve">Tél. : </w:t>
      </w:r>
      <w:r w:rsidRPr="000B1643">
        <w:rPr>
          <w:rFonts w:cs="Arial"/>
          <w:color w:val="000000"/>
          <w:szCs w:val="22"/>
        </w:rPr>
        <w:t>04.38.78.44.06</w:t>
      </w:r>
    </w:p>
    <w:p w14:paraId="4122A0EB" w14:textId="77777777" w:rsidR="00740C08" w:rsidRDefault="00740C08" w:rsidP="00740C08">
      <w:pPr>
        <w:autoSpaceDE w:val="0"/>
        <w:autoSpaceDN w:val="0"/>
        <w:adjustRightInd w:val="0"/>
        <w:ind w:firstLine="360"/>
        <w:jc w:val="both"/>
        <w:rPr>
          <w:rFonts w:cs="Arial"/>
          <w:color w:val="000000"/>
          <w:szCs w:val="22"/>
        </w:rPr>
      </w:pPr>
      <w:r>
        <w:rPr>
          <w:rFonts w:cs="Arial"/>
          <w:color w:val="000000"/>
          <w:szCs w:val="22"/>
        </w:rPr>
        <w:t xml:space="preserve">E-mail : </w:t>
      </w:r>
      <w:hyperlink r:id="rId19" w:history="1">
        <w:r w:rsidRPr="00F83B85">
          <w:rPr>
            <w:rStyle w:val="Lienhypertexte"/>
            <w:rFonts w:cs="Arial"/>
            <w:szCs w:val="22"/>
          </w:rPr>
          <w:t>julien.comte@cea.fr</w:t>
        </w:r>
      </w:hyperlink>
      <w:r>
        <w:rPr>
          <w:rFonts w:cs="Arial"/>
          <w:color w:val="000000"/>
          <w:szCs w:val="22"/>
        </w:rPr>
        <w:t xml:space="preserve"> </w:t>
      </w:r>
    </w:p>
    <w:p w14:paraId="68843B40" w14:textId="77777777" w:rsidR="00740C08" w:rsidRDefault="00740C08" w:rsidP="00740C08">
      <w:pPr>
        <w:autoSpaceDE w:val="0"/>
        <w:autoSpaceDN w:val="0"/>
        <w:adjustRightInd w:val="0"/>
        <w:ind w:firstLine="360"/>
        <w:jc w:val="both"/>
        <w:rPr>
          <w:rFonts w:cs="Arial"/>
          <w:color w:val="000000"/>
          <w:szCs w:val="22"/>
        </w:rPr>
      </w:pPr>
    </w:p>
    <w:p w14:paraId="33E1E4F6" w14:textId="77777777" w:rsidR="00740C08" w:rsidRDefault="00740C08" w:rsidP="00740C08">
      <w:pPr>
        <w:numPr>
          <w:ilvl w:val="0"/>
          <w:numId w:val="38"/>
        </w:numPr>
        <w:autoSpaceDE w:val="0"/>
        <w:autoSpaceDN w:val="0"/>
        <w:adjustRightInd w:val="0"/>
        <w:jc w:val="both"/>
        <w:rPr>
          <w:rFonts w:cs="Arial"/>
          <w:color w:val="000000"/>
          <w:szCs w:val="22"/>
        </w:rPr>
      </w:pPr>
      <w:r>
        <w:rPr>
          <w:rFonts w:cs="Arial"/>
          <w:color w:val="000000"/>
          <w:szCs w:val="22"/>
        </w:rPr>
        <w:t>Mme DUPUIS Aude</w:t>
      </w:r>
      <w:r w:rsidRPr="001E5E9B">
        <w:rPr>
          <w:rFonts w:cs="Arial"/>
          <w:color w:val="000000"/>
          <w:szCs w:val="22"/>
        </w:rPr>
        <w:t xml:space="preserve"> </w:t>
      </w:r>
      <w:r>
        <w:rPr>
          <w:rFonts w:cs="Arial"/>
          <w:color w:val="000000"/>
          <w:szCs w:val="22"/>
        </w:rPr>
        <w:t xml:space="preserve">– DPEI/SSTM/Cheffe du groupe FLUIDES - </w:t>
      </w:r>
      <w:r w:rsidRPr="001E5E9B">
        <w:rPr>
          <w:rFonts w:cs="Arial"/>
          <w:color w:val="000000"/>
          <w:szCs w:val="22"/>
        </w:rPr>
        <w:t xml:space="preserve">Tél. : </w:t>
      </w:r>
      <w:r w:rsidRPr="000B1643">
        <w:rPr>
          <w:rFonts w:cs="Arial"/>
          <w:color w:val="000000"/>
          <w:szCs w:val="22"/>
        </w:rPr>
        <w:t>04.38.78.11.43</w:t>
      </w:r>
    </w:p>
    <w:p w14:paraId="7C197B9E" w14:textId="77777777" w:rsidR="00740C08" w:rsidRDefault="00740C08" w:rsidP="00740C08">
      <w:pPr>
        <w:autoSpaceDE w:val="0"/>
        <w:autoSpaceDN w:val="0"/>
        <w:adjustRightInd w:val="0"/>
        <w:ind w:firstLine="360"/>
        <w:jc w:val="both"/>
        <w:rPr>
          <w:rFonts w:cs="Arial"/>
          <w:color w:val="000000"/>
          <w:szCs w:val="22"/>
        </w:rPr>
      </w:pPr>
      <w:r>
        <w:rPr>
          <w:rFonts w:cs="Arial"/>
          <w:color w:val="000000"/>
          <w:szCs w:val="22"/>
        </w:rPr>
        <w:t xml:space="preserve">E-mail : </w:t>
      </w:r>
      <w:hyperlink r:id="rId20" w:history="1">
        <w:r w:rsidRPr="00F83B85">
          <w:rPr>
            <w:rStyle w:val="Lienhypertexte"/>
            <w:rFonts w:cs="Arial"/>
            <w:szCs w:val="22"/>
          </w:rPr>
          <w:t>aude.dupuis@cea.fr</w:t>
        </w:r>
      </w:hyperlink>
      <w:r>
        <w:rPr>
          <w:rFonts w:cs="Arial"/>
          <w:color w:val="000000"/>
          <w:szCs w:val="22"/>
        </w:rPr>
        <w:t xml:space="preserve">  </w:t>
      </w:r>
    </w:p>
    <w:p w14:paraId="5AE292CE" w14:textId="77777777" w:rsidR="007A63DD" w:rsidRPr="00C1260D" w:rsidRDefault="007A63DD" w:rsidP="003C2BF2">
      <w:pPr>
        <w:tabs>
          <w:tab w:val="left" w:pos="540"/>
          <w:tab w:val="left" w:pos="5040"/>
        </w:tabs>
        <w:jc w:val="both"/>
        <w:rPr>
          <w:rFonts w:cs="Arial"/>
          <w:szCs w:val="22"/>
        </w:rPr>
      </w:pPr>
    </w:p>
    <w:p w14:paraId="4126D136" w14:textId="77777777" w:rsidR="00811CB3" w:rsidRPr="00C1260D" w:rsidRDefault="00811CB3" w:rsidP="003C2BF2">
      <w:pPr>
        <w:jc w:val="both"/>
        <w:rPr>
          <w:rFonts w:cs="Arial"/>
          <w:szCs w:val="22"/>
        </w:rPr>
      </w:pPr>
    </w:p>
    <w:p w14:paraId="0934DF6F" w14:textId="77777777" w:rsidR="007A63DD" w:rsidRPr="00C1260D" w:rsidRDefault="007A63DD" w:rsidP="007A63DD">
      <w:pPr>
        <w:pStyle w:val="Titre2"/>
      </w:pPr>
      <w:bookmarkStart w:id="54" w:name="_Toc216276936"/>
      <w:r w:rsidRPr="00C1260D">
        <w:t>Interlocuteurs commerciaux</w:t>
      </w:r>
      <w:bookmarkEnd w:id="54"/>
    </w:p>
    <w:p w14:paraId="6885602B" w14:textId="673E4707" w:rsidR="00740C08" w:rsidRPr="001E5E9B" w:rsidRDefault="00740C08" w:rsidP="00740C08">
      <w:pPr>
        <w:numPr>
          <w:ilvl w:val="0"/>
          <w:numId w:val="38"/>
        </w:numPr>
        <w:autoSpaceDE w:val="0"/>
        <w:autoSpaceDN w:val="0"/>
        <w:adjustRightInd w:val="0"/>
        <w:jc w:val="both"/>
        <w:rPr>
          <w:rFonts w:cs="Arial"/>
          <w:szCs w:val="22"/>
        </w:rPr>
      </w:pPr>
      <w:r>
        <w:rPr>
          <w:rFonts w:cs="Arial"/>
          <w:color w:val="000000"/>
          <w:szCs w:val="22"/>
        </w:rPr>
        <w:lastRenderedPageBreak/>
        <w:t xml:space="preserve">M. SCHEIWE Enzo – </w:t>
      </w:r>
      <w:r>
        <w:rPr>
          <w:rFonts w:cs="Arial"/>
        </w:rPr>
        <w:t xml:space="preserve">Service des Marchés et Achats </w:t>
      </w:r>
      <w:r>
        <w:rPr>
          <w:rFonts w:cs="Arial"/>
          <w:color w:val="000000"/>
          <w:szCs w:val="22"/>
        </w:rPr>
        <w:t xml:space="preserve">– </w:t>
      </w:r>
      <w:r w:rsidRPr="001E5E9B">
        <w:rPr>
          <w:rFonts w:cs="Arial"/>
          <w:color w:val="000000"/>
          <w:szCs w:val="22"/>
        </w:rPr>
        <w:t xml:space="preserve">Tél. : </w:t>
      </w:r>
      <w:r w:rsidR="00C94EB1">
        <w:rPr>
          <w:rFonts w:cs="Arial"/>
          <w:color w:val="000000"/>
          <w:szCs w:val="22"/>
        </w:rPr>
        <w:t>06.61.82.83.92</w:t>
      </w:r>
    </w:p>
    <w:p w14:paraId="5FC72ED5" w14:textId="77777777" w:rsidR="00740C08" w:rsidRDefault="00740C08" w:rsidP="00740C08">
      <w:pPr>
        <w:autoSpaceDE w:val="0"/>
        <w:autoSpaceDN w:val="0"/>
        <w:adjustRightInd w:val="0"/>
        <w:ind w:left="360"/>
        <w:jc w:val="both"/>
        <w:rPr>
          <w:rFonts w:cs="Arial"/>
          <w:color w:val="000000"/>
          <w:szCs w:val="22"/>
        </w:rPr>
      </w:pPr>
      <w:r>
        <w:rPr>
          <w:rFonts w:cs="Arial"/>
          <w:color w:val="000000"/>
          <w:szCs w:val="22"/>
        </w:rPr>
        <w:t xml:space="preserve">E-mail : </w:t>
      </w:r>
      <w:hyperlink r:id="rId21" w:history="1">
        <w:r w:rsidRPr="00F83B85">
          <w:rPr>
            <w:rStyle w:val="Lienhypertexte"/>
            <w:rFonts w:cs="Arial"/>
            <w:szCs w:val="22"/>
          </w:rPr>
          <w:t>enzo.scheiwe@cea.fr</w:t>
        </w:r>
      </w:hyperlink>
      <w:r>
        <w:rPr>
          <w:rFonts w:cs="Arial"/>
          <w:color w:val="000000"/>
          <w:szCs w:val="22"/>
        </w:rPr>
        <w:t xml:space="preserve"> </w:t>
      </w:r>
    </w:p>
    <w:p w14:paraId="775C79B7" w14:textId="77777777" w:rsidR="00740C08" w:rsidRDefault="00740C08" w:rsidP="00740C08">
      <w:pPr>
        <w:autoSpaceDE w:val="0"/>
        <w:autoSpaceDN w:val="0"/>
        <w:adjustRightInd w:val="0"/>
        <w:ind w:left="360"/>
        <w:jc w:val="both"/>
        <w:rPr>
          <w:rFonts w:cs="Arial"/>
          <w:color w:val="000000"/>
          <w:szCs w:val="22"/>
        </w:rPr>
      </w:pPr>
    </w:p>
    <w:p w14:paraId="31B6679A" w14:textId="77777777" w:rsidR="00740C08" w:rsidRPr="001E5E9B" w:rsidRDefault="00740C08" w:rsidP="00740C08">
      <w:pPr>
        <w:numPr>
          <w:ilvl w:val="0"/>
          <w:numId w:val="38"/>
        </w:numPr>
        <w:autoSpaceDE w:val="0"/>
        <w:autoSpaceDN w:val="0"/>
        <w:adjustRightInd w:val="0"/>
        <w:jc w:val="both"/>
        <w:rPr>
          <w:rFonts w:cs="Arial"/>
          <w:szCs w:val="22"/>
        </w:rPr>
      </w:pPr>
      <w:r w:rsidRPr="001E5E9B">
        <w:rPr>
          <w:rFonts w:cs="Arial"/>
          <w:color w:val="000000"/>
          <w:szCs w:val="22"/>
        </w:rPr>
        <w:t>M</w:t>
      </w:r>
      <w:r>
        <w:rPr>
          <w:rFonts w:cs="Arial"/>
          <w:color w:val="000000"/>
          <w:szCs w:val="22"/>
        </w:rPr>
        <w:t xml:space="preserve">. YHUEL Steven – </w:t>
      </w:r>
      <w:r>
        <w:rPr>
          <w:rFonts w:cs="Arial"/>
        </w:rPr>
        <w:t xml:space="preserve">Service des Marchés et Achats </w:t>
      </w:r>
      <w:r>
        <w:rPr>
          <w:rFonts w:cs="Arial"/>
          <w:color w:val="000000"/>
          <w:szCs w:val="22"/>
        </w:rPr>
        <w:t xml:space="preserve">– </w:t>
      </w:r>
      <w:r w:rsidRPr="001E5E9B">
        <w:rPr>
          <w:rFonts w:cs="Arial"/>
          <w:color w:val="000000"/>
          <w:szCs w:val="22"/>
        </w:rPr>
        <w:t xml:space="preserve">Tél. : </w:t>
      </w:r>
      <w:r w:rsidRPr="005201B6">
        <w:rPr>
          <w:rFonts w:cs="Arial"/>
          <w:color w:val="000000"/>
          <w:szCs w:val="22"/>
        </w:rPr>
        <w:t>04.38.78.95.74</w:t>
      </w:r>
    </w:p>
    <w:p w14:paraId="3DB15E2E" w14:textId="77777777" w:rsidR="00740C08" w:rsidRDefault="00740C08" w:rsidP="00740C08">
      <w:pPr>
        <w:autoSpaceDE w:val="0"/>
        <w:autoSpaceDN w:val="0"/>
        <w:adjustRightInd w:val="0"/>
        <w:ind w:firstLine="360"/>
        <w:jc w:val="both"/>
        <w:rPr>
          <w:rFonts w:cs="Arial"/>
          <w:color w:val="000000"/>
          <w:szCs w:val="22"/>
        </w:rPr>
      </w:pPr>
      <w:r>
        <w:rPr>
          <w:rFonts w:cs="Arial"/>
          <w:color w:val="000000"/>
          <w:szCs w:val="22"/>
        </w:rPr>
        <w:t xml:space="preserve">E-mail : </w:t>
      </w:r>
      <w:hyperlink r:id="rId22" w:history="1">
        <w:r w:rsidRPr="00F83B85">
          <w:rPr>
            <w:rStyle w:val="Lienhypertexte"/>
            <w:rFonts w:cs="Arial"/>
            <w:szCs w:val="22"/>
          </w:rPr>
          <w:t>steven.yhuel@cea.fr</w:t>
        </w:r>
      </w:hyperlink>
      <w:r>
        <w:rPr>
          <w:rFonts w:cs="Arial"/>
          <w:color w:val="000000"/>
          <w:szCs w:val="22"/>
        </w:rPr>
        <w:t xml:space="preserve"> </w:t>
      </w:r>
    </w:p>
    <w:p w14:paraId="53500E85" w14:textId="77777777" w:rsidR="002843EB" w:rsidRDefault="002843EB" w:rsidP="003C2BF2">
      <w:pPr>
        <w:rPr>
          <w:rFonts w:cs="Arial"/>
          <w:i/>
          <w:szCs w:val="22"/>
        </w:rPr>
      </w:pPr>
    </w:p>
    <w:p w14:paraId="2F472A37" w14:textId="77777777" w:rsidR="00AE406E" w:rsidRPr="00C1260D" w:rsidRDefault="00AE406E" w:rsidP="003C2BF2">
      <w:pPr>
        <w:rPr>
          <w:rFonts w:cs="Arial"/>
          <w:i/>
          <w:szCs w:val="22"/>
        </w:rPr>
      </w:pPr>
    </w:p>
    <w:p w14:paraId="4149EF17" w14:textId="77777777" w:rsidR="004B2E0F" w:rsidRPr="00C1260D" w:rsidRDefault="004B2E0F" w:rsidP="003C2BF2">
      <w:pPr>
        <w:pStyle w:val="Titre1"/>
      </w:pPr>
      <w:bookmarkStart w:id="55" w:name="_Toc216276937"/>
      <w:r w:rsidRPr="00C1260D">
        <w:t>SUIVI DES FOURNISSEURS</w:t>
      </w:r>
      <w:bookmarkEnd w:id="55"/>
    </w:p>
    <w:p w14:paraId="4C6618FA" w14:textId="77777777" w:rsidR="00B32FA5" w:rsidRPr="00C1260D" w:rsidRDefault="00B32FA5" w:rsidP="00B32FA5">
      <w:pPr>
        <w:jc w:val="both"/>
        <w:rPr>
          <w:rFonts w:cs="Arial"/>
          <w:szCs w:val="22"/>
        </w:rPr>
      </w:pPr>
    </w:p>
    <w:p w14:paraId="03D8FD93" w14:textId="77777777" w:rsidR="00B32FA5" w:rsidRPr="00C1260D" w:rsidRDefault="00B32FA5" w:rsidP="00B32FA5">
      <w:pPr>
        <w:jc w:val="both"/>
        <w:rPr>
          <w:rFonts w:cs="Arial"/>
          <w:szCs w:val="22"/>
        </w:rPr>
      </w:pPr>
      <w:r w:rsidRPr="00C1260D">
        <w:rPr>
          <w:rFonts w:cs="Arial"/>
          <w:szCs w:val="22"/>
        </w:rPr>
        <w:t>Pour assurer le suivi de ses fournisseurs, le CEA dispose d’un outil d’évaluation relative à l’exécution de ses marchés. Dans ce cadre, le CEA peut être amené à réaliser des audits et/ou à demander des plans d’actions correctives à ses fournisseurs.</w:t>
      </w:r>
    </w:p>
    <w:p w14:paraId="3684A035" w14:textId="77777777" w:rsidR="00811CB3" w:rsidRPr="00C1260D" w:rsidRDefault="00140E32" w:rsidP="00140E32">
      <w:pPr>
        <w:jc w:val="center"/>
        <w:rPr>
          <w:rFonts w:cs="Arial"/>
          <w:szCs w:val="22"/>
        </w:rPr>
      </w:pPr>
      <w:proofErr w:type="spellStart"/>
      <w:r w:rsidRPr="00C1260D">
        <w:rPr>
          <w:rFonts w:cs="Arial"/>
          <w:szCs w:val="22"/>
        </w:rPr>
        <w:t>oooOooo</w:t>
      </w:r>
      <w:proofErr w:type="spellEnd"/>
    </w:p>
    <w:sectPr w:rsidR="00811CB3" w:rsidRPr="00C1260D" w:rsidSect="00FC27A3">
      <w:footerReference w:type="default" r:id="rId23"/>
      <w:headerReference w:type="first" r:id="rId24"/>
      <w:footerReference w:type="first" r:id="rId25"/>
      <w:type w:val="continuous"/>
      <w:pgSz w:w="11907" w:h="16840" w:code="9"/>
      <w:pgMar w:top="1021" w:right="1134" w:bottom="899" w:left="2268" w:header="1021" w:footer="369"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346A61" w14:textId="77777777" w:rsidR="00020A97" w:rsidRDefault="00020A97">
      <w:r>
        <w:separator/>
      </w:r>
    </w:p>
  </w:endnote>
  <w:endnote w:type="continuationSeparator" w:id="0">
    <w:p w14:paraId="0EC1530C" w14:textId="77777777" w:rsidR="00020A97" w:rsidRDefault="00020A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 Gras">
    <w:panose1 w:val="020B0704020202020204"/>
    <w:charset w:val="00"/>
    <w:family w:val="roman"/>
    <w:notTrueType/>
    <w:pitch w:val="default"/>
  </w:font>
  <w:font w:name="Helvetica">
    <w:panose1 w:val="020B0504020202020204"/>
    <w:charset w:val="00"/>
    <w:family w:val="swiss"/>
    <w:pitch w:val="variable"/>
    <w:sig w:usb0="00000003" w:usb1="00000000" w:usb2="00000000" w:usb3="00000000" w:csb0="00000001" w:csb1="00000000"/>
  </w:font>
  <w:font w:name="Futura">
    <w:altName w:val="Lucida Sans Unicode"/>
    <w:charset w:val="00"/>
    <w:family w:val="swiss"/>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86EF52" w14:textId="3EDEA4FE" w:rsidR="00020A97" w:rsidRPr="00656E6D" w:rsidRDefault="00020A97" w:rsidP="00CC5C3B">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sidRPr="00CC5C3B">
      <w:rPr>
        <w:sz w:val="16"/>
        <w:szCs w:val="16"/>
      </w:rPr>
      <w:tab/>
    </w:r>
    <w:r>
      <w:rPr>
        <w:sz w:val="16"/>
        <w:szCs w:val="16"/>
      </w:rPr>
      <w:t>Règlement de consultation</w:t>
    </w:r>
    <w:r w:rsidRPr="00CC5C3B">
      <w:rPr>
        <w:sz w:val="16"/>
        <w:szCs w:val="16"/>
      </w:rPr>
      <w:t xml:space="preserve"> n°</w:t>
    </w:r>
    <w:r>
      <w:rPr>
        <w:sz w:val="16"/>
        <w:szCs w:val="16"/>
      </w:rPr>
      <w:t xml:space="preserve"> </w:t>
    </w:r>
    <w:r w:rsidR="00453D3C">
      <w:rPr>
        <w:sz w:val="16"/>
        <w:szCs w:val="16"/>
      </w:rPr>
      <w:t>B24-00732-ES</w:t>
    </w:r>
    <w:r w:rsidRPr="00656E6D">
      <w:rPr>
        <w:sz w:val="16"/>
        <w:szCs w:val="16"/>
      </w:rPr>
      <w:tab/>
    </w:r>
    <w:r w:rsidRPr="00656E6D">
      <w:rPr>
        <w:rStyle w:val="Numrodepage"/>
        <w:sz w:val="16"/>
        <w:szCs w:val="16"/>
      </w:rPr>
      <w:fldChar w:fldCharType="begin"/>
    </w:r>
    <w:r w:rsidRPr="00656E6D">
      <w:rPr>
        <w:rStyle w:val="Numrodepage"/>
        <w:sz w:val="16"/>
        <w:szCs w:val="16"/>
      </w:rPr>
      <w:instrText xml:space="preserve"> PAGE </w:instrText>
    </w:r>
    <w:r w:rsidRPr="00656E6D">
      <w:rPr>
        <w:rStyle w:val="Numrodepage"/>
        <w:sz w:val="16"/>
        <w:szCs w:val="16"/>
      </w:rPr>
      <w:fldChar w:fldCharType="separate"/>
    </w:r>
    <w:r w:rsidR="00453D3C">
      <w:rPr>
        <w:rStyle w:val="Numrodepage"/>
        <w:noProof/>
        <w:sz w:val="16"/>
        <w:szCs w:val="16"/>
      </w:rPr>
      <w:t>11</w:t>
    </w:r>
    <w:r w:rsidRPr="00656E6D">
      <w:rPr>
        <w:rStyle w:val="Numrodepage"/>
        <w:sz w:val="16"/>
        <w:szCs w:val="16"/>
      </w:rPr>
      <w:fldChar w:fldCharType="end"/>
    </w:r>
    <w:r w:rsidRPr="00656E6D">
      <w:rPr>
        <w:rStyle w:val="Numrodepage"/>
        <w:sz w:val="16"/>
        <w:szCs w:val="16"/>
      </w:rPr>
      <w:t>/</w:t>
    </w:r>
    <w:r w:rsidRPr="00656E6D">
      <w:rPr>
        <w:rStyle w:val="Numrodepage"/>
        <w:sz w:val="16"/>
        <w:szCs w:val="16"/>
      </w:rPr>
      <w:fldChar w:fldCharType="begin"/>
    </w:r>
    <w:r w:rsidRPr="00656E6D">
      <w:rPr>
        <w:rStyle w:val="Numrodepage"/>
        <w:sz w:val="16"/>
        <w:szCs w:val="16"/>
      </w:rPr>
      <w:instrText xml:space="preserve"> NUMPAGES </w:instrText>
    </w:r>
    <w:r w:rsidRPr="00656E6D">
      <w:rPr>
        <w:rStyle w:val="Numrodepage"/>
        <w:sz w:val="16"/>
        <w:szCs w:val="16"/>
      </w:rPr>
      <w:fldChar w:fldCharType="separate"/>
    </w:r>
    <w:r w:rsidR="00453D3C">
      <w:rPr>
        <w:rStyle w:val="Numrodepage"/>
        <w:noProof/>
        <w:sz w:val="16"/>
        <w:szCs w:val="16"/>
      </w:rPr>
      <w:t>14</w:t>
    </w:r>
    <w:r w:rsidRPr="00656E6D">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004AF" w14:textId="77777777" w:rsidR="008720F2" w:rsidRDefault="008720F2" w:rsidP="001F14D9">
    <w:pPr>
      <w:spacing w:before="5" w:after="120"/>
      <w:rPr>
        <w:rFonts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2C13834A" wp14:editId="03A06E40">
          <wp:extent cx="190500" cy="38100"/>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7037AD54" w14:textId="77777777" w:rsidR="001F14D9" w:rsidRDefault="001F14D9" w:rsidP="001F14D9">
    <w:pPr>
      <w:tabs>
        <w:tab w:val="center" w:pos="7591"/>
      </w:tabs>
      <w:spacing w:after="110"/>
    </w:pPr>
    <w:r>
      <w:rPr>
        <w:rFonts w:eastAsia="Arial" w:cs="Arial"/>
        <w:color w:val="767171"/>
        <w:sz w:val="12"/>
      </w:rPr>
      <w:t xml:space="preserve">CEA </w:t>
    </w:r>
    <w:r>
      <w:rPr>
        <w:rFonts w:eastAsia="Arial" w:cs="Arial"/>
        <w:color w:val="767171"/>
        <w:sz w:val="12"/>
      </w:rPr>
      <w:tab/>
      <w:t>DG/CEAGRE/DPRSG/SMA</w:t>
    </w:r>
    <w:r>
      <w:rPr>
        <w:rFonts w:ascii="Calibri" w:eastAsia="Calibri" w:hAnsi="Calibri" w:cs="Calibri"/>
        <w:color w:val="767171"/>
        <w:sz w:val="12"/>
      </w:rPr>
      <w:t xml:space="preserve"> </w:t>
    </w:r>
  </w:p>
  <w:p w14:paraId="230158F1" w14:textId="77777777" w:rsidR="001F14D9" w:rsidRDefault="001F14D9" w:rsidP="001F14D9">
    <w:pPr>
      <w:tabs>
        <w:tab w:val="center" w:pos="6873"/>
      </w:tabs>
    </w:pPr>
    <w:r>
      <w:rPr>
        <w:rFonts w:eastAsia="Arial" w:cs="Arial"/>
        <w:color w:val="767171"/>
        <w:sz w:val="12"/>
      </w:rPr>
      <w:t xml:space="preserve">Centre de Grenoble 17 avenue des Martyrs 38054 GRENOBLE Cedex 9 </w:t>
    </w:r>
    <w:r>
      <w:rPr>
        <w:rFonts w:eastAsia="Arial" w:cs="Arial"/>
        <w:color w:val="767171"/>
        <w:sz w:val="12"/>
      </w:rPr>
      <w:tab/>
    </w:r>
    <w:r>
      <w:rPr>
        <w:rFonts w:ascii="Calibri" w:eastAsia="Calibri" w:hAnsi="Calibri" w:cs="Calibri"/>
        <w:color w:val="767171"/>
        <w:sz w:val="14"/>
      </w:rPr>
      <w:t xml:space="preserve"> </w:t>
    </w:r>
  </w:p>
  <w:p w14:paraId="05BDDEE9" w14:textId="77777777" w:rsidR="001F14D9" w:rsidRDefault="001F14D9" w:rsidP="001F14D9">
    <w:pPr>
      <w:spacing w:line="216" w:lineRule="auto"/>
      <w:ind w:right="6566"/>
      <w:rPr>
        <w:rFonts w:eastAsia="Arial" w:cs="Arial"/>
        <w:color w:val="767171"/>
        <w:sz w:val="12"/>
      </w:rPr>
    </w:pPr>
    <w:r>
      <w:rPr>
        <w:rFonts w:eastAsia="Arial" w:cs="Arial"/>
        <w:color w:val="767171"/>
        <w:sz w:val="12"/>
      </w:rPr>
      <w:t>Service Marchés et Achats</w:t>
    </w:r>
  </w:p>
  <w:p w14:paraId="601D3D73" w14:textId="77777777" w:rsidR="001F14D9" w:rsidRDefault="001F14D9" w:rsidP="001F14D9">
    <w:pPr>
      <w:spacing w:after="117"/>
    </w:pPr>
    <w:r>
      <w:rPr>
        <w:rFonts w:eastAsia="Arial" w:cs="Arial"/>
        <w:color w:val="262626"/>
        <w:sz w:val="10"/>
      </w:rPr>
      <w:t xml:space="preserve">Établissement public à caractère industriel et commercial </w:t>
    </w:r>
    <w:proofErr w:type="spellStart"/>
    <w:r>
      <w:rPr>
        <w:rFonts w:eastAsia="Arial" w:cs="Arial"/>
        <w:color w:val="262626"/>
        <w:sz w:val="10"/>
      </w:rPr>
      <w:t>l</w:t>
    </w:r>
    <w:proofErr w:type="spellEnd"/>
    <w:r>
      <w:rPr>
        <w:rFonts w:eastAsia="Arial" w:cs="Arial"/>
        <w:color w:val="262626"/>
        <w:sz w:val="10"/>
      </w:rPr>
      <w:t xml:space="preserve"> RCS Paris B 775 685 019</w:t>
    </w:r>
    <w:r>
      <w:rPr>
        <w:rFonts w:eastAsia="Arial" w:cs="Arial"/>
        <w:sz w:val="10"/>
      </w:rPr>
      <w:t xml:space="preserve"> </w:t>
    </w:r>
  </w:p>
  <w:p w14:paraId="07E30A6C" w14:textId="77777777" w:rsidR="008720F2" w:rsidRDefault="008720F2" w:rsidP="008720F2">
    <w:pPr>
      <w:pStyle w:val="Pieddepage"/>
    </w:pPr>
  </w:p>
  <w:p w14:paraId="2F4BF994" w14:textId="0C13CDAF" w:rsidR="00020A97" w:rsidRPr="002843EB" w:rsidRDefault="00020A97" w:rsidP="002843EB">
    <w:pPr>
      <w:pStyle w:val="Pieddepage"/>
      <w:rPr>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93912C" w14:textId="77777777" w:rsidR="00020A97" w:rsidRDefault="00020A97">
      <w:r>
        <w:separator/>
      </w:r>
    </w:p>
  </w:footnote>
  <w:footnote w:type="continuationSeparator" w:id="0">
    <w:p w14:paraId="02474D34" w14:textId="77777777" w:rsidR="00020A97" w:rsidRDefault="00020A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5D4A1B" w14:textId="7CAC12EF" w:rsidR="00020A97" w:rsidRDefault="008720F2">
    <w:pPr>
      <w:pStyle w:val="En-tte"/>
    </w:pPr>
    <w:r>
      <w:rPr>
        <w:noProof/>
      </w:rPr>
      <w:drawing>
        <wp:anchor distT="0" distB="0" distL="114300" distR="114300" simplePos="0" relativeHeight="251658240" behindDoc="0" locked="0" layoutInCell="1" allowOverlap="1" wp14:anchorId="18E0B6B5" wp14:editId="5BEDBB18">
          <wp:simplePos x="0" y="0"/>
          <wp:positionH relativeFrom="margin">
            <wp:posOffset>226696</wp:posOffset>
          </wp:positionH>
          <wp:positionV relativeFrom="paragraph">
            <wp:posOffset>247015</wp:posOffset>
          </wp:positionV>
          <wp:extent cx="1409700" cy="1200150"/>
          <wp:effectExtent l="0" t="0" r="0" b="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ea-.jpg"/>
                  <pic:cNvPicPr/>
                </pic:nvPicPr>
                <pic:blipFill>
                  <a:blip r:embed="rId1">
                    <a:extLst>
                      <a:ext uri="{28A0092B-C50C-407E-A947-70E740481C1C}">
                        <a14:useLocalDpi xmlns:a14="http://schemas.microsoft.com/office/drawing/2010/main" val="0"/>
                      </a:ext>
                    </a:extLst>
                  </a:blip>
                  <a:stretch>
                    <a:fillRect/>
                  </a:stretch>
                </pic:blipFill>
                <pic:spPr>
                  <a:xfrm>
                    <a:off x="0" y="0"/>
                    <a:ext cx="1409700" cy="120015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D07C5C"/>
    <w:multiLevelType w:val="hybridMultilevel"/>
    <w:tmpl w:val="2C228304"/>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7A97F39"/>
    <w:multiLevelType w:val="multilevel"/>
    <w:tmpl w:val="082CB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C5370E2"/>
    <w:multiLevelType w:val="hybridMultilevel"/>
    <w:tmpl w:val="98B86B60"/>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 w15:restartNumberingAfterBreak="0">
    <w:nsid w:val="0EA910AE"/>
    <w:multiLevelType w:val="hybridMultilevel"/>
    <w:tmpl w:val="13A29E3A"/>
    <w:lvl w:ilvl="0" w:tplc="040C0001">
      <w:start w:val="1"/>
      <w:numFmt w:val="bullet"/>
      <w:lvlText w:val=""/>
      <w:lvlJc w:val="left"/>
      <w:pPr>
        <w:ind w:left="1636" w:hanging="360"/>
      </w:pPr>
      <w:rPr>
        <w:rFonts w:ascii="Symbol" w:hAnsi="Symbol" w:hint="default"/>
      </w:rPr>
    </w:lvl>
    <w:lvl w:ilvl="1" w:tplc="040C0003">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4" w15:restartNumberingAfterBreak="0">
    <w:nsid w:val="10AF2F6C"/>
    <w:multiLevelType w:val="hybridMultilevel"/>
    <w:tmpl w:val="D0AAC6CA"/>
    <w:lvl w:ilvl="0" w:tplc="040C0011">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4385442"/>
    <w:multiLevelType w:val="multilevel"/>
    <w:tmpl w:val="4920D2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8120D8E"/>
    <w:multiLevelType w:val="multilevel"/>
    <w:tmpl w:val="82B025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1AE45D67"/>
    <w:multiLevelType w:val="hybridMultilevel"/>
    <w:tmpl w:val="CB96B706"/>
    <w:lvl w:ilvl="0" w:tplc="2CA896B2">
      <w:start w:val="2"/>
      <w:numFmt w:val="bullet"/>
      <w:lvlText w:val="-"/>
      <w:lvlJc w:val="left"/>
      <w:pPr>
        <w:tabs>
          <w:tab w:val="num" w:pos="360"/>
        </w:tabs>
        <w:ind w:left="360" w:hanging="360"/>
      </w:pPr>
      <w:rPr>
        <w:rFonts w:ascii="Arial" w:eastAsia="Times New Roman" w:hAnsi="Arial" w:cs="Arial"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F640170"/>
    <w:multiLevelType w:val="hybridMultilevel"/>
    <w:tmpl w:val="9744B672"/>
    <w:lvl w:ilvl="0" w:tplc="A3BCEA26">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3052F3D"/>
    <w:multiLevelType w:val="hybridMultilevel"/>
    <w:tmpl w:val="AD983042"/>
    <w:lvl w:ilvl="0" w:tplc="F4305D74">
      <w:numFmt w:val="bullet"/>
      <w:lvlText w:val="­"/>
      <w:lvlJc w:val="left"/>
      <w:pPr>
        <w:ind w:left="720" w:hanging="360"/>
      </w:pPr>
      <w:rPr>
        <w:rFonts w:ascii="Tahoma" w:eastAsia="Calibri" w:hAnsi="Tahoma"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51C60A1"/>
    <w:multiLevelType w:val="hybridMultilevel"/>
    <w:tmpl w:val="86F8513C"/>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53D3E5E"/>
    <w:multiLevelType w:val="hybridMultilevel"/>
    <w:tmpl w:val="51CED780"/>
    <w:lvl w:ilvl="0" w:tplc="A3BCEA26">
      <w:start w:val="1"/>
      <w:numFmt w:val="bullet"/>
      <w:lvlText w:val="-"/>
      <w:lvlJc w:val="left"/>
      <w:pPr>
        <w:ind w:left="360" w:hanging="360"/>
      </w:pPr>
      <w:rPr>
        <w:rFonts w:ascii="Arial" w:hAnsi="Arial" w:hint="default"/>
        <w:sz w:val="22"/>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2" w15:restartNumberingAfterBreak="0">
    <w:nsid w:val="26623F40"/>
    <w:multiLevelType w:val="hybridMultilevel"/>
    <w:tmpl w:val="6F14DFA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3">
      <w:start w:val="1"/>
      <w:numFmt w:val="bullet"/>
      <w:lvlText w:val="o"/>
      <w:lvlJc w:val="left"/>
      <w:pPr>
        <w:ind w:left="1800" w:hanging="360"/>
      </w:pPr>
      <w:rPr>
        <w:rFonts w:ascii="Courier New" w:hAnsi="Courier New" w:cs="Times New Roman"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3" w15:restartNumberingAfterBreak="0">
    <w:nsid w:val="28D102E3"/>
    <w:multiLevelType w:val="hybridMultilevel"/>
    <w:tmpl w:val="FCCA6256"/>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29502CC4"/>
    <w:multiLevelType w:val="hybridMultilevel"/>
    <w:tmpl w:val="7542D450"/>
    <w:lvl w:ilvl="0" w:tplc="040C000F">
      <w:start w:val="1"/>
      <w:numFmt w:val="decimal"/>
      <w:lvlText w:val="%1."/>
      <w:lvlJc w:val="left"/>
      <w:pPr>
        <w:tabs>
          <w:tab w:val="num" w:pos="360"/>
        </w:tabs>
        <w:ind w:left="360" w:hanging="360"/>
      </w:pPr>
    </w:lvl>
    <w:lvl w:ilvl="1" w:tplc="D99CE370">
      <w:numFmt w:val="bullet"/>
      <w:lvlText w:val="-"/>
      <w:lvlJc w:val="left"/>
      <w:pPr>
        <w:tabs>
          <w:tab w:val="num" w:pos="1080"/>
        </w:tabs>
        <w:ind w:left="1080" w:hanging="360"/>
      </w:pPr>
      <w:rPr>
        <w:rFonts w:ascii="Arial" w:eastAsia="Times New Roman" w:hAnsi="Arial" w:cs="Arial" w:hint="default"/>
      </w:rPr>
    </w:lvl>
    <w:lvl w:ilvl="2" w:tplc="040C001B" w:tentative="1">
      <w:start w:val="1"/>
      <w:numFmt w:val="lowerRoman"/>
      <w:lvlText w:val="%3."/>
      <w:lvlJc w:val="right"/>
      <w:pPr>
        <w:tabs>
          <w:tab w:val="num" w:pos="1800"/>
        </w:tabs>
        <w:ind w:left="1800" w:hanging="180"/>
      </w:pPr>
    </w:lvl>
    <w:lvl w:ilvl="3" w:tplc="040C000F" w:tentative="1">
      <w:start w:val="1"/>
      <w:numFmt w:val="decimal"/>
      <w:lvlText w:val="%4."/>
      <w:lvlJc w:val="left"/>
      <w:pPr>
        <w:tabs>
          <w:tab w:val="num" w:pos="2520"/>
        </w:tabs>
        <w:ind w:left="2520" w:hanging="360"/>
      </w:pPr>
    </w:lvl>
    <w:lvl w:ilvl="4" w:tplc="040C0019" w:tentative="1">
      <w:start w:val="1"/>
      <w:numFmt w:val="lowerLetter"/>
      <w:lvlText w:val="%5."/>
      <w:lvlJc w:val="left"/>
      <w:pPr>
        <w:tabs>
          <w:tab w:val="num" w:pos="3240"/>
        </w:tabs>
        <w:ind w:left="3240" w:hanging="360"/>
      </w:pPr>
    </w:lvl>
    <w:lvl w:ilvl="5" w:tplc="040C001B" w:tentative="1">
      <w:start w:val="1"/>
      <w:numFmt w:val="lowerRoman"/>
      <w:lvlText w:val="%6."/>
      <w:lvlJc w:val="right"/>
      <w:pPr>
        <w:tabs>
          <w:tab w:val="num" w:pos="3960"/>
        </w:tabs>
        <w:ind w:left="3960" w:hanging="180"/>
      </w:pPr>
    </w:lvl>
    <w:lvl w:ilvl="6" w:tplc="040C000F" w:tentative="1">
      <w:start w:val="1"/>
      <w:numFmt w:val="decimal"/>
      <w:lvlText w:val="%7."/>
      <w:lvlJc w:val="left"/>
      <w:pPr>
        <w:tabs>
          <w:tab w:val="num" w:pos="4680"/>
        </w:tabs>
        <w:ind w:left="4680" w:hanging="360"/>
      </w:pPr>
    </w:lvl>
    <w:lvl w:ilvl="7" w:tplc="040C0019" w:tentative="1">
      <w:start w:val="1"/>
      <w:numFmt w:val="lowerLetter"/>
      <w:lvlText w:val="%8."/>
      <w:lvlJc w:val="left"/>
      <w:pPr>
        <w:tabs>
          <w:tab w:val="num" w:pos="5400"/>
        </w:tabs>
        <w:ind w:left="5400" w:hanging="360"/>
      </w:pPr>
    </w:lvl>
    <w:lvl w:ilvl="8" w:tplc="040C001B" w:tentative="1">
      <w:start w:val="1"/>
      <w:numFmt w:val="lowerRoman"/>
      <w:lvlText w:val="%9."/>
      <w:lvlJc w:val="right"/>
      <w:pPr>
        <w:tabs>
          <w:tab w:val="num" w:pos="6120"/>
        </w:tabs>
        <w:ind w:left="6120" w:hanging="180"/>
      </w:pPr>
    </w:lvl>
  </w:abstractNum>
  <w:abstractNum w:abstractNumId="15" w15:restartNumberingAfterBreak="0">
    <w:nsid w:val="2BBF022B"/>
    <w:multiLevelType w:val="hybridMultilevel"/>
    <w:tmpl w:val="9A2644E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2E2E643A"/>
    <w:multiLevelType w:val="hybridMultilevel"/>
    <w:tmpl w:val="B8CCDE7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F737976"/>
    <w:multiLevelType w:val="hybridMultilevel"/>
    <w:tmpl w:val="00D40364"/>
    <w:lvl w:ilvl="0" w:tplc="040C0001">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4A300C0"/>
    <w:multiLevelType w:val="hybridMultilevel"/>
    <w:tmpl w:val="EF4240CC"/>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34C765A5"/>
    <w:multiLevelType w:val="hybridMultilevel"/>
    <w:tmpl w:val="597EA626"/>
    <w:lvl w:ilvl="0" w:tplc="4DC86D10">
      <w:numFmt w:val="bullet"/>
      <w:lvlText w:val="-"/>
      <w:lvlJc w:val="left"/>
      <w:pPr>
        <w:tabs>
          <w:tab w:val="num" w:pos="207"/>
        </w:tabs>
        <w:ind w:left="207" w:hanging="207"/>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5B10D08"/>
    <w:multiLevelType w:val="hybridMultilevel"/>
    <w:tmpl w:val="52D0625E"/>
    <w:lvl w:ilvl="0" w:tplc="040C0001">
      <w:start w:val="1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15:restartNumberingAfterBreak="0">
    <w:nsid w:val="36DA065D"/>
    <w:multiLevelType w:val="multilevel"/>
    <w:tmpl w:val="ADECB2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3B6B3DB5"/>
    <w:multiLevelType w:val="hybridMultilevel"/>
    <w:tmpl w:val="0F78CE78"/>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3" w15:restartNumberingAfterBreak="0">
    <w:nsid w:val="3EB56CB9"/>
    <w:multiLevelType w:val="hybridMultilevel"/>
    <w:tmpl w:val="AB383648"/>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444B437C"/>
    <w:multiLevelType w:val="hybridMultilevel"/>
    <w:tmpl w:val="5EC4E68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5" w15:restartNumberingAfterBreak="0">
    <w:nsid w:val="46171502"/>
    <w:multiLevelType w:val="hybridMultilevel"/>
    <w:tmpl w:val="6680CB18"/>
    <w:lvl w:ilvl="0" w:tplc="A3BCEA26">
      <w:start w:val="1"/>
      <w:numFmt w:val="bullet"/>
      <w:lvlText w:val="-"/>
      <w:lvlJc w:val="left"/>
      <w:pPr>
        <w:ind w:left="360" w:hanging="360"/>
      </w:pPr>
      <w:rPr>
        <w:rFonts w:ascii="Arial" w:hAnsi="Arial" w:hint="default"/>
        <w:sz w:val="22"/>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6" w15:restartNumberingAfterBreak="0">
    <w:nsid w:val="476E061F"/>
    <w:multiLevelType w:val="hybridMultilevel"/>
    <w:tmpl w:val="D0FAAAC2"/>
    <w:lvl w:ilvl="0" w:tplc="3B849EC0">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B801F59"/>
    <w:multiLevelType w:val="hybridMultilevel"/>
    <w:tmpl w:val="CFD82024"/>
    <w:lvl w:ilvl="0" w:tplc="C7EEA3A8">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4C2E52ED"/>
    <w:multiLevelType w:val="multilevel"/>
    <w:tmpl w:val="2BA26A68"/>
    <w:lvl w:ilvl="0">
      <w:start w:val="1"/>
      <w:numFmt w:val="decimal"/>
      <w:pStyle w:val="Titre1"/>
      <w:suff w:val="nothing"/>
      <w:lvlText w:val="ARTICLE  %1  - "/>
      <w:lvlJc w:val="left"/>
      <w:pPr>
        <w:ind w:left="0" w:firstLine="0"/>
      </w:pPr>
      <w:rPr>
        <w:rFonts w:ascii="Arial Gras" w:hAnsi="Arial Gras" w:hint="default"/>
        <w:b/>
        <w:i w:val="0"/>
        <w:color w:val="auto"/>
        <w:sz w:val="22"/>
        <w:szCs w:val="22"/>
        <w:u w:val="none"/>
      </w:rPr>
    </w:lvl>
    <w:lvl w:ilvl="1">
      <w:start w:val="1"/>
      <w:numFmt w:val="decimal"/>
      <w:pStyle w:val="Titre2"/>
      <w:suff w:val="nothing"/>
      <w:lvlText w:val="%1.%2 - "/>
      <w:lvlJc w:val="left"/>
      <w:pPr>
        <w:ind w:left="0" w:firstLine="0"/>
      </w:pPr>
      <w:rPr>
        <w:rFonts w:ascii="Arial Gras" w:hAnsi="Arial Gras" w:hint="default"/>
        <w:b/>
        <w:i w:val="0"/>
        <w:sz w:val="22"/>
        <w:szCs w:val="22"/>
        <w:u w:val="none"/>
      </w:rPr>
    </w:lvl>
    <w:lvl w:ilvl="2">
      <w:start w:val="1"/>
      <w:numFmt w:val="decimal"/>
      <w:pStyle w:val="Titre3"/>
      <w:suff w:val="nothing"/>
      <w:lvlText w:val="%1.%2.%3 - "/>
      <w:lvlJc w:val="left"/>
      <w:pPr>
        <w:ind w:left="2977" w:firstLine="0"/>
      </w:pPr>
      <w:rPr>
        <w:rFonts w:ascii="Arial" w:hAnsi="Arial" w:hint="default"/>
        <w:b w:val="0"/>
        <w:i/>
        <w:sz w:val="22"/>
        <w:szCs w:val="22"/>
        <w:u w:val="single"/>
      </w:rPr>
    </w:lvl>
    <w:lvl w:ilvl="3">
      <w:start w:val="1"/>
      <w:numFmt w:val="decimal"/>
      <w:pStyle w:val="Titre4"/>
      <w:suff w:val="nothing"/>
      <w:lvlText w:val="%1.%2.%3.%4 - "/>
      <w:lvlJc w:val="left"/>
      <w:pPr>
        <w:ind w:left="864" w:hanging="864"/>
      </w:pPr>
      <w:rPr>
        <w:rFonts w:hint="default"/>
        <w:b w:val="0"/>
        <w:i w:val="0"/>
        <w:sz w:val="22"/>
        <w:szCs w:val="22"/>
      </w:rPr>
    </w:lvl>
    <w:lvl w:ilvl="4">
      <w:start w:val="1"/>
      <w:numFmt w:val="decimal"/>
      <w:pStyle w:val="Titre5"/>
      <w:lvlText w:val="%1.%2.%3.%4.%5"/>
      <w:lvlJc w:val="left"/>
      <w:pPr>
        <w:tabs>
          <w:tab w:val="num" w:pos="1008"/>
        </w:tabs>
        <w:ind w:left="1008" w:hanging="1008"/>
      </w:pPr>
      <w:rPr>
        <w:rFonts w:hint="default"/>
      </w:rPr>
    </w:lvl>
    <w:lvl w:ilvl="5">
      <w:start w:val="1"/>
      <w:numFmt w:val="decimal"/>
      <w:pStyle w:val="Titre6"/>
      <w:lvlText w:val="%1.%2.%3.%4.%5.%6"/>
      <w:lvlJc w:val="left"/>
      <w:pPr>
        <w:tabs>
          <w:tab w:val="num" w:pos="1152"/>
        </w:tabs>
        <w:ind w:left="1152" w:hanging="1152"/>
      </w:pPr>
      <w:rPr>
        <w:rFonts w:hint="default"/>
      </w:rPr>
    </w:lvl>
    <w:lvl w:ilvl="6">
      <w:start w:val="1"/>
      <w:numFmt w:val="decimal"/>
      <w:pStyle w:val="Titre7"/>
      <w:lvlText w:val="%1.%2.%3.%4.%5.%6.%7"/>
      <w:lvlJc w:val="left"/>
      <w:pPr>
        <w:tabs>
          <w:tab w:val="num" w:pos="1296"/>
        </w:tabs>
        <w:ind w:left="1296" w:hanging="1296"/>
      </w:pPr>
      <w:rPr>
        <w:rFonts w:hint="default"/>
      </w:rPr>
    </w:lvl>
    <w:lvl w:ilvl="7">
      <w:start w:val="1"/>
      <w:numFmt w:val="decimal"/>
      <w:pStyle w:val="Titre8"/>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4D1432A5"/>
    <w:multiLevelType w:val="hybridMultilevel"/>
    <w:tmpl w:val="529EDBA4"/>
    <w:lvl w:ilvl="0" w:tplc="C14611CE">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04D61CE"/>
    <w:multiLevelType w:val="hybridMultilevel"/>
    <w:tmpl w:val="4142FD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66E7FE4"/>
    <w:multiLevelType w:val="hybridMultilevel"/>
    <w:tmpl w:val="FE140B2A"/>
    <w:lvl w:ilvl="0" w:tplc="C14611CE">
      <w:start w:val="13"/>
      <w:numFmt w:val="bullet"/>
      <w:lvlText w:val="-"/>
      <w:lvlJc w:val="left"/>
      <w:pPr>
        <w:tabs>
          <w:tab w:val="num" w:pos="207"/>
        </w:tabs>
        <w:ind w:left="207" w:hanging="207"/>
      </w:pPr>
      <w:rPr>
        <w:rFonts w:ascii="Times New Roman" w:eastAsia="Times New Roman" w:hAnsi="Times New Roman" w:cs="Times New Roman" w:hint="default"/>
      </w:rPr>
    </w:lvl>
    <w:lvl w:ilvl="1" w:tplc="5FA834EC">
      <w:numFmt w:val="bullet"/>
      <w:lvlText w:val="•"/>
      <w:lvlJc w:val="left"/>
      <w:pPr>
        <w:ind w:left="1425" w:hanging="705"/>
      </w:pPr>
      <w:rPr>
        <w:rFonts w:ascii="Arial" w:eastAsia="Times New Roman" w:hAnsi="Arial" w:cs="Arial"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5C4D4209"/>
    <w:multiLevelType w:val="multilevel"/>
    <w:tmpl w:val="16D401FE"/>
    <w:lvl w:ilvl="0">
      <w:start w:val="13"/>
      <w:numFmt w:val="bullet"/>
      <w:lvlText w:val="-"/>
      <w:lvlJc w:val="left"/>
      <w:pPr>
        <w:tabs>
          <w:tab w:val="num" w:pos="207"/>
        </w:tabs>
        <w:ind w:left="207" w:hanging="207"/>
      </w:pPr>
      <w:rPr>
        <w:rFonts w:ascii="Times New Roman" w:eastAsia="Times New Roman" w:hAnsi="Times New Roman" w:cs="Times New Roman" w:hint="default"/>
      </w:rPr>
    </w:lvl>
    <w:lvl w:ilvl="1">
      <w:start w:val="3"/>
      <w:numFmt w:val="decimal"/>
      <w:lvlText w:val="%1.%2"/>
      <w:lvlJc w:val="left"/>
      <w:pPr>
        <w:tabs>
          <w:tab w:val="num" w:pos="833"/>
        </w:tabs>
        <w:ind w:left="833" w:hanging="555"/>
      </w:pPr>
      <w:rPr>
        <w:rFonts w:hint="default"/>
      </w:rPr>
    </w:lvl>
    <w:lvl w:ilvl="2">
      <w:start w:val="1"/>
      <w:numFmt w:val="decimal"/>
      <w:lvlText w:val="%3."/>
      <w:lvlJc w:val="left"/>
      <w:pPr>
        <w:tabs>
          <w:tab w:val="num" w:pos="1636"/>
        </w:tabs>
        <w:ind w:left="1636" w:hanging="720"/>
      </w:pPr>
      <w:rPr>
        <w:rFonts w:ascii="Arial" w:eastAsia="Times New Roman" w:hAnsi="Arial" w:cs="Arial"/>
      </w:rPr>
    </w:lvl>
    <w:lvl w:ilvl="3">
      <w:start w:val="1"/>
      <w:numFmt w:val="decimal"/>
      <w:lvlText w:val="%1.%2.%3.%4"/>
      <w:lvlJc w:val="left"/>
      <w:pPr>
        <w:tabs>
          <w:tab w:val="num" w:pos="2274"/>
        </w:tabs>
        <w:ind w:left="2274" w:hanging="720"/>
      </w:pPr>
      <w:rPr>
        <w:rFonts w:hint="default"/>
      </w:rPr>
    </w:lvl>
    <w:lvl w:ilvl="4">
      <w:start w:val="1"/>
      <w:numFmt w:val="decimal"/>
      <w:lvlText w:val="%1.%2.%3.%4.%5"/>
      <w:lvlJc w:val="left"/>
      <w:pPr>
        <w:tabs>
          <w:tab w:val="num" w:pos="3272"/>
        </w:tabs>
        <w:ind w:left="3272" w:hanging="1080"/>
      </w:pPr>
      <w:rPr>
        <w:rFonts w:hint="default"/>
      </w:rPr>
    </w:lvl>
    <w:lvl w:ilvl="5">
      <w:start w:val="1"/>
      <w:numFmt w:val="decimal"/>
      <w:lvlText w:val="%1.%2.%3.%4.%5.%6"/>
      <w:lvlJc w:val="left"/>
      <w:pPr>
        <w:tabs>
          <w:tab w:val="num" w:pos="3910"/>
        </w:tabs>
        <w:ind w:left="3910" w:hanging="1080"/>
      </w:pPr>
      <w:rPr>
        <w:rFonts w:hint="default"/>
      </w:rPr>
    </w:lvl>
    <w:lvl w:ilvl="6">
      <w:start w:val="1"/>
      <w:numFmt w:val="decimal"/>
      <w:lvlText w:val="%1.%2.%3.%4.%5.%6.%7"/>
      <w:lvlJc w:val="left"/>
      <w:pPr>
        <w:tabs>
          <w:tab w:val="num" w:pos="4908"/>
        </w:tabs>
        <w:ind w:left="4908" w:hanging="1440"/>
      </w:pPr>
      <w:rPr>
        <w:rFonts w:hint="default"/>
      </w:rPr>
    </w:lvl>
    <w:lvl w:ilvl="7">
      <w:start w:val="1"/>
      <w:numFmt w:val="decimal"/>
      <w:lvlText w:val="%1.%2.%3.%4.%5.%6.%7.%8"/>
      <w:lvlJc w:val="left"/>
      <w:pPr>
        <w:tabs>
          <w:tab w:val="num" w:pos="5546"/>
        </w:tabs>
        <w:ind w:left="5546" w:hanging="1440"/>
      </w:pPr>
      <w:rPr>
        <w:rFonts w:hint="default"/>
      </w:rPr>
    </w:lvl>
    <w:lvl w:ilvl="8">
      <w:start w:val="1"/>
      <w:numFmt w:val="decimal"/>
      <w:lvlText w:val="%1.%2.%3.%4.%5.%6.%7.%8.%9"/>
      <w:lvlJc w:val="left"/>
      <w:pPr>
        <w:tabs>
          <w:tab w:val="num" w:pos="6544"/>
        </w:tabs>
        <w:ind w:left="6544" w:hanging="1800"/>
      </w:pPr>
      <w:rPr>
        <w:rFonts w:hint="default"/>
      </w:rPr>
    </w:lvl>
  </w:abstractNum>
  <w:abstractNum w:abstractNumId="33" w15:restartNumberingAfterBreak="0">
    <w:nsid w:val="5FEB1398"/>
    <w:multiLevelType w:val="hybridMultilevel"/>
    <w:tmpl w:val="C102E30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4" w15:restartNumberingAfterBreak="0">
    <w:nsid w:val="6EF04E84"/>
    <w:multiLevelType w:val="multilevel"/>
    <w:tmpl w:val="AF5873EE"/>
    <w:lvl w:ilvl="0">
      <w:start w:val="13"/>
      <w:numFmt w:val="bullet"/>
      <w:lvlText w:val="-"/>
      <w:lvlJc w:val="left"/>
      <w:pPr>
        <w:tabs>
          <w:tab w:val="num" w:pos="207"/>
        </w:tabs>
        <w:ind w:left="207" w:hanging="207"/>
      </w:pPr>
      <w:rPr>
        <w:rFonts w:ascii="Times New Roman" w:eastAsia="Times New Roman" w:hAnsi="Times New Roman" w:cs="Times New Roman" w:hint="default"/>
      </w:rPr>
    </w:lvl>
    <w:lvl w:ilvl="1">
      <w:start w:val="3"/>
      <w:numFmt w:val="decimal"/>
      <w:lvlText w:val="%1.%2"/>
      <w:lvlJc w:val="left"/>
      <w:pPr>
        <w:tabs>
          <w:tab w:val="num" w:pos="833"/>
        </w:tabs>
        <w:ind w:left="833" w:hanging="555"/>
      </w:pPr>
      <w:rPr>
        <w:rFonts w:hint="default"/>
      </w:rPr>
    </w:lvl>
    <w:lvl w:ilvl="2">
      <w:start w:val="1"/>
      <w:numFmt w:val="decimal"/>
      <w:lvlText w:val="%3."/>
      <w:lvlJc w:val="left"/>
      <w:pPr>
        <w:tabs>
          <w:tab w:val="num" w:pos="1636"/>
        </w:tabs>
        <w:ind w:left="1636" w:hanging="720"/>
      </w:pPr>
      <w:rPr>
        <w:rFonts w:ascii="Arial" w:eastAsia="Times New Roman" w:hAnsi="Arial" w:cs="Arial"/>
      </w:rPr>
    </w:lvl>
    <w:lvl w:ilvl="3">
      <w:start w:val="1"/>
      <w:numFmt w:val="decimal"/>
      <w:lvlText w:val="%1.%2.%3.%4"/>
      <w:lvlJc w:val="left"/>
      <w:pPr>
        <w:tabs>
          <w:tab w:val="num" w:pos="2274"/>
        </w:tabs>
        <w:ind w:left="2274" w:hanging="720"/>
      </w:pPr>
      <w:rPr>
        <w:rFonts w:hint="default"/>
      </w:rPr>
    </w:lvl>
    <w:lvl w:ilvl="4">
      <w:start w:val="1"/>
      <w:numFmt w:val="decimal"/>
      <w:lvlText w:val="%1.%2.%3.%4.%5"/>
      <w:lvlJc w:val="left"/>
      <w:pPr>
        <w:tabs>
          <w:tab w:val="num" w:pos="3272"/>
        </w:tabs>
        <w:ind w:left="3272" w:hanging="1080"/>
      </w:pPr>
      <w:rPr>
        <w:rFonts w:hint="default"/>
      </w:rPr>
    </w:lvl>
    <w:lvl w:ilvl="5">
      <w:start w:val="1"/>
      <w:numFmt w:val="decimal"/>
      <w:lvlText w:val="%1.%2.%3.%4.%5.%6"/>
      <w:lvlJc w:val="left"/>
      <w:pPr>
        <w:tabs>
          <w:tab w:val="num" w:pos="3910"/>
        </w:tabs>
        <w:ind w:left="3910" w:hanging="1080"/>
      </w:pPr>
      <w:rPr>
        <w:rFonts w:hint="default"/>
      </w:rPr>
    </w:lvl>
    <w:lvl w:ilvl="6">
      <w:start w:val="1"/>
      <w:numFmt w:val="decimal"/>
      <w:lvlText w:val="%1.%2.%3.%4.%5.%6.%7"/>
      <w:lvlJc w:val="left"/>
      <w:pPr>
        <w:tabs>
          <w:tab w:val="num" w:pos="4908"/>
        </w:tabs>
        <w:ind w:left="4908" w:hanging="1440"/>
      </w:pPr>
      <w:rPr>
        <w:rFonts w:hint="default"/>
      </w:rPr>
    </w:lvl>
    <w:lvl w:ilvl="7">
      <w:start w:val="1"/>
      <w:numFmt w:val="decimal"/>
      <w:lvlText w:val="%1.%2.%3.%4.%5.%6.%7.%8"/>
      <w:lvlJc w:val="left"/>
      <w:pPr>
        <w:tabs>
          <w:tab w:val="num" w:pos="5546"/>
        </w:tabs>
        <w:ind w:left="5546" w:hanging="1440"/>
      </w:pPr>
      <w:rPr>
        <w:rFonts w:hint="default"/>
      </w:rPr>
    </w:lvl>
    <w:lvl w:ilvl="8">
      <w:start w:val="1"/>
      <w:numFmt w:val="decimal"/>
      <w:lvlText w:val="%1.%2.%3.%4.%5.%6.%7.%8.%9"/>
      <w:lvlJc w:val="left"/>
      <w:pPr>
        <w:tabs>
          <w:tab w:val="num" w:pos="6544"/>
        </w:tabs>
        <w:ind w:left="6544" w:hanging="1800"/>
      </w:pPr>
      <w:rPr>
        <w:rFonts w:hint="default"/>
      </w:rPr>
    </w:lvl>
  </w:abstractNum>
  <w:abstractNum w:abstractNumId="35" w15:restartNumberingAfterBreak="0">
    <w:nsid w:val="6FAD1663"/>
    <w:multiLevelType w:val="hybridMultilevel"/>
    <w:tmpl w:val="5A8637E4"/>
    <w:lvl w:ilvl="0" w:tplc="040C000F">
      <w:start w:val="1"/>
      <w:numFmt w:val="decimal"/>
      <w:lvlText w:val="%1."/>
      <w:lvlJc w:val="left"/>
      <w:pPr>
        <w:ind w:left="720" w:hanging="360"/>
      </w:p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Times New Roman"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Times New Roman" w:hint="default"/>
      </w:rPr>
    </w:lvl>
    <w:lvl w:ilvl="8" w:tplc="040C0005">
      <w:start w:val="1"/>
      <w:numFmt w:val="bullet"/>
      <w:lvlText w:val=""/>
      <w:lvlJc w:val="left"/>
      <w:pPr>
        <w:ind w:left="6480" w:hanging="360"/>
      </w:pPr>
      <w:rPr>
        <w:rFonts w:ascii="Wingdings" w:hAnsi="Wingdings" w:hint="default"/>
      </w:rPr>
    </w:lvl>
  </w:abstractNum>
  <w:abstractNum w:abstractNumId="36" w15:restartNumberingAfterBreak="0">
    <w:nsid w:val="6FD227AD"/>
    <w:multiLevelType w:val="hybridMultilevel"/>
    <w:tmpl w:val="8A1CC78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280716D"/>
    <w:multiLevelType w:val="hybridMultilevel"/>
    <w:tmpl w:val="7E88ABC8"/>
    <w:lvl w:ilvl="0" w:tplc="A3BCEA26">
      <w:start w:val="1"/>
      <w:numFmt w:val="bullet"/>
      <w:lvlText w:val="-"/>
      <w:lvlJc w:val="left"/>
      <w:pPr>
        <w:ind w:left="720" w:hanging="360"/>
      </w:pPr>
      <w:rPr>
        <w:rFonts w:ascii="Arial" w:hAnsi="Arial" w:hint="default"/>
        <w:sz w:val="22"/>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3491A15"/>
    <w:multiLevelType w:val="hybridMultilevel"/>
    <w:tmpl w:val="14267B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5313A5A"/>
    <w:multiLevelType w:val="hybridMultilevel"/>
    <w:tmpl w:val="B3A8CEC0"/>
    <w:lvl w:ilvl="0" w:tplc="C14611CE">
      <w:start w:val="13"/>
      <w:numFmt w:val="bullet"/>
      <w:lvlText w:val="-"/>
      <w:lvlJc w:val="left"/>
      <w:pPr>
        <w:tabs>
          <w:tab w:val="num" w:pos="207"/>
        </w:tabs>
        <w:ind w:left="207" w:hanging="207"/>
      </w:pPr>
      <w:rPr>
        <w:rFonts w:ascii="Times New Roman" w:eastAsia="Times New Roman" w:hAnsi="Times New Roman" w:cs="Times New Roman"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start w:val="1"/>
      <w:numFmt w:val="bullet"/>
      <w:lvlText w:val=""/>
      <w:lvlJc w:val="left"/>
      <w:pPr>
        <w:tabs>
          <w:tab w:val="num" w:pos="2520"/>
        </w:tabs>
        <w:ind w:left="2520" w:hanging="360"/>
      </w:pPr>
      <w:rPr>
        <w:rFonts w:ascii="Symbol" w:hAnsi="Symbol" w:hint="default"/>
      </w:rPr>
    </w:lvl>
    <w:lvl w:ilvl="4" w:tplc="040C0003">
      <w:start w:val="1"/>
      <w:numFmt w:val="bullet"/>
      <w:lvlText w:val="o"/>
      <w:lvlJc w:val="left"/>
      <w:pPr>
        <w:tabs>
          <w:tab w:val="num" w:pos="3240"/>
        </w:tabs>
        <w:ind w:left="3240" w:hanging="360"/>
      </w:pPr>
      <w:rPr>
        <w:rFonts w:ascii="Courier New" w:hAnsi="Courier New" w:cs="Courier New" w:hint="default"/>
      </w:rPr>
    </w:lvl>
    <w:lvl w:ilvl="5" w:tplc="040C0005">
      <w:start w:val="1"/>
      <w:numFmt w:val="bullet"/>
      <w:lvlText w:val=""/>
      <w:lvlJc w:val="left"/>
      <w:pPr>
        <w:tabs>
          <w:tab w:val="num" w:pos="3960"/>
        </w:tabs>
        <w:ind w:left="3960" w:hanging="360"/>
      </w:pPr>
      <w:rPr>
        <w:rFonts w:ascii="Wingdings" w:hAnsi="Wingdings" w:hint="default"/>
      </w:rPr>
    </w:lvl>
    <w:lvl w:ilvl="6" w:tplc="040C0001">
      <w:start w:val="1"/>
      <w:numFmt w:val="bullet"/>
      <w:lvlText w:val=""/>
      <w:lvlJc w:val="left"/>
      <w:pPr>
        <w:tabs>
          <w:tab w:val="num" w:pos="4680"/>
        </w:tabs>
        <w:ind w:left="4680" w:hanging="360"/>
      </w:pPr>
      <w:rPr>
        <w:rFonts w:ascii="Symbol" w:hAnsi="Symbol" w:hint="default"/>
      </w:rPr>
    </w:lvl>
    <w:lvl w:ilvl="7" w:tplc="040C0003">
      <w:start w:val="1"/>
      <w:numFmt w:val="bullet"/>
      <w:lvlText w:val="o"/>
      <w:lvlJc w:val="left"/>
      <w:pPr>
        <w:tabs>
          <w:tab w:val="num" w:pos="5400"/>
        </w:tabs>
        <w:ind w:left="5400" w:hanging="360"/>
      </w:pPr>
      <w:rPr>
        <w:rFonts w:ascii="Courier New" w:hAnsi="Courier New" w:cs="Courier New" w:hint="default"/>
      </w:rPr>
    </w:lvl>
    <w:lvl w:ilvl="8" w:tplc="040C0005">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754D695B"/>
    <w:multiLevelType w:val="hybridMultilevel"/>
    <w:tmpl w:val="08B20EC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775B2FFE"/>
    <w:multiLevelType w:val="hybridMultilevel"/>
    <w:tmpl w:val="A37C6272"/>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2" w15:restartNumberingAfterBreak="0">
    <w:nsid w:val="7C7E4963"/>
    <w:multiLevelType w:val="multilevel"/>
    <w:tmpl w:val="28F491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10"/>
  </w:num>
  <w:num w:numId="2">
    <w:abstractNumId w:val="28"/>
  </w:num>
  <w:num w:numId="3">
    <w:abstractNumId w:val="23"/>
  </w:num>
  <w:num w:numId="4">
    <w:abstractNumId w:val="31"/>
  </w:num>
  <w:num w:numId="5">
    <w:abstractNumId w:val="34"/>
  </w:num>
  <w:num w:numId="6">
    <w:abstractNumId w:val="19"/>
  </w:num>
  <w:num w:numId="7">
    <w:abstractNumId w:val="9"/>
  </w:num>
  <w:num w:numId="8">
    <w:abstractNumId w:val="19"/>
  </w:num>
  <w:num w:numId="9">
    <w:abstractNumId w:val="39"/>
  </w:num>
  <w:num w:numId="10">
    <w:abstractNumId w:val="22"/>
  </w:num>
  <w:num w:numId="11">
    <w:abstractNumId w:val="0"/>
  </w:num>
  <w:num w:numId="12">
    <w:abstractNumId w:val="2"/>
  </w:num>
  <w:num w:numId="13">
    <w:abstractNumId w:val="17"/>
  </w:num>
  <w:num w:numId="14">
    <w:abstractNumId w:val="20"/>
  </w:num>
  <w:num w:numId="15">
    <w:abstractNumId w:val="29"/>
  </w:num>
  <w:num w:numId="16">
    <w:abstractNumId w:val="14"/>
  </w:num>
  <w:num w:numId="17">
    <w:abstractNumId w:val="40"/>
  </w:num>
  <w:num w:numId="18">
    <w:abstractNumId w:val="32"/>
  </w:num>
  <w:num w:numId="19">
    <w:abstractNumId w:val="41"/>
  </w:num>
  <w:num w:numId="20">
    <w:abstractNumId w:val="33"/>
  </w:num>
  <w:num w:numId="21">
    <w:abstractNumId w:val="24"/>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0"/>
  </w:num>
  <w:num w:numId="24">
    <w:abstractNumId w:val="7"/>
  </w:num>
  <w:num w:numId="25">
    <w:abstractNumId w:val="35"/>
  </w:num>
  <w:num w:numId="26">
    <w:abstractNumId w:val="4"/>
  </w:num>
  <w:num w:numId="27">
    <w:abstractNumId w:val="18"/>
  </w:num>
  <w:num w:numId="28">
    <w:abstractNumId w:val="37"/>
  </w:num>
  <w:num w:numId="29">
    <w:abstractNumId w:val="11"/>
  </w:num>
  <w:num w:numId="30">
    <w:abstractNumId w:val="8"/>
  </w:num>
  <w:num w:numId="3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8"/>
  </w:num>
  <w:num w:numId="33">
    <w:abstractNumId w:val="25"/>
  </w:num>
  <w:num w:numId="34">
    <w:abstractNumId w:val="29"/>
  </w:num>
  <w:num w:numId="35">
    <w:abstractNumId w:val="28"/>
  </w:num>
  <w:num w:numId="36">
    <w:abstractNumId w:val="40"/>
  </w:num>
  <w:num w:numId="37">
    <w:abstractNumId w:val="12"/>
  </w:num>
  <w:num w:numId="38">
    <w:abstractNumId w:val="15"/>
  </w:num>
  <w:num w:numId="39">
    <w:abstractNumId w:val="36"/>
  </w:num>
  <w:num w:numId="40">
    <w:abstractNumId w:val="16"/>
  </w:num>
  <w:num w:numId="41">
    <w:abstractNumId w:val="27"/>
  </w:num>
  <w:num w:numId="42">
    <w:abstractNumId w:val="3"/>
  </w:num>
  <w:num w:numId="43">
    <w:abstractNumId w:val="26"/>
  </w:num>
  <w:num w:numId="44">
    <w:abstractNumId w:val="21"/>
  </w:num>
  <w:num w:numId="45">
    <w:abstractNumId w:val="42"/>
  </w:num>
  <w:num w:numId="46">
    <w:abstractNumId w:val="1"/>
  </w:num>
  <w:num w:numId="47">
    <w:abstractNumId w:val="5"/>
  </w:num>
  <w:num w:numId="48">
    <w:abstractNumId w:val="6"/>
  </w:num>
  <w:num w:numId="49">
    <w:abstractNumId w:val="13"/>
  </w:num>
  <w:numIdMacAtCleanup w:val="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YHUEL Steven">
    <w15:presenceInfo w15:providerId="AD" w15:userId="S-1-5-21-1801674531-299502267-839522115-43664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trackedChanges" w:enforcement="0"/>
  <w:defaultTabStop w:val="708"/>
  <w:hyphenationZone w:val="425"/>
  <w:noPunctuationKerning/>
  <w:characterSpacingControl w:val="doNotCompress"/>
  <w:hdrShapeDefaults>
    <o:shapedefaults v:ext="edit" spidmax="1638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7E"/>
    <w:rsid w:val="000006B3"/>
    <w:rsid w:val="00001511"/>
    <w:rsid w:val="00004D75"/>
    <w:rsid w:val="00016E03"/>
    <w:rsid w:val="00017E61"/>
    <w:rsid w:val="00020A97"/>
    <w:rsid w:val="00021638"/>
    <w:rsid w:val="00021734"/>
    <w:rsid w:val="00022CAD"/>
    <w:rsid w:val="00043674"/>
    <w:rsid w:val="00046577"/>
    <w:rsid w:val="00046A98"/>
    <w:rsid w:val="000501EF"/>
    <w:rsid w:val="00055478"/>
    <w:rsid w:val="000602AD"/>
    <w:rsid w:val="00061F46"/>
    <w:rsid w:val="00062324"/>
    <w:rsid w:val="000640FB"/>
    <w:rsid w:val="00071138"/>
    <w:rsid w:val="00074A32"/>
    <w:rsid w:val="0007511F"/>
    <w:rsid w:val="0007559B"/>
    <w:rsid w:val="00075BBA"/>
    <w:rsid w:val="00082E8E"/>
    <w:rsid w:val="0009511F"/>
    <w:rsid w:val="00095481"/>
    <w:rsid w:val="000A2850"/>
    <w:rsid w:val="000A4C2B"/>
    <w:rsid w:val="000B2EB0"/>
    <w:rsid w:val="000D3184"/>
    <w:rsid w:val="000D5193"/>
    <w:rsid w:val="000E5999"/>
    <w:rsid w:val="000F50DE"/>
    <w:rsid w:val="0010150C"/>
    <w:rsid w:val="00105C31"/>
    <w:rsid w:val="00106B00"/>
    <w:rsid w:val="001071B1"/>
    <w:rsid w:val="00107B6F"/>
    <w:rsid w:val="001212BE"/>
    <w:rsid w:val="001238D8"/>
    <w:rsid w:val="00127F79"/>
    <w:rsid w:val="00131926"/>
    <w:rsid w:val="001351EE"/>
    <w:rsid w:val="00137968"/>
    <w:rsid w:val="00140E32"/>
    <w:rsid w:val="00142514"/>
    <w:rsid w:val="001508DF"/>
    <w:rsid w:val="0015103F"/>
    <w:rsid w:val="001526E3"/>
    <w:rsid w:val="00152C44"/>
    <w:rsid w:val="00153B6F"/>
    <w:rsid w:val="0015427D"/>
    <w:rsid w:val="001704E6"/>
    <w:rsid w:val="00170D9F"/>
    <w:rsid w:val="0017105F"/>
    <w:rsid w:val="00173BD7"/>
    <w:rsid w:val="00176B43"/>
    <w:rsid w:val="001770E5"/>
    <w:rsid w:val="0018337E"/>
    <w:rsid w:val="001844B6"/>
    <w:rsid w:val="00185B2A"/>
    <w:rsid w:val="0018699B"/>
    <w:rsid w:val="00195384"/>
    <w:rsid w:val="001A112E"/>
    <w:rsid w:val="001A1380"/>
    <w:rsid w:val="001A6BA9"/>
    <w:rsid w:val="001A70ED"/>
    <w:rsid w:val="001A7448"/>
    <w:rsid w:val="001B4FEA"/>
    <w:rsid w:val="001C1067"/>
    <w:rsid w:val="001C3AD2"/>
    <w:rsid w:val="001D29C0"/>
    <w:rsid w:val="001D3E40"/>
    <w:rsid w:val="001D611F"/>
    <w:rsid w:val="001E2405"/>
    <w:rsid w:val="001E44BB"/>
    <w:rsid w:val="001E5E9B"/>
    <w:rsid w:val="001F14D9"/>
    <w:rsid w:val="001F1528"/>
    <w:rsid w:val="001F1F5E"/>
    <w:rsid w:val="001F5BCA"/>
    <w:rsid w:val="0020462E"/>
    <w:rsid w:val="002127DD"/>
    <w:rsid w:val="00216019"/>
    <w:rsid w:val="0021716A"/>
    <w:rsid w:val="002174D9"/>
    <w:rsid w:val="00220C11"/>
    <w:rsid w:val="00223180"/>
    <w:rsid w:val="00233954"/>
    <w:rsid w:val="00246DB8"/>
    <w:rsid w:val="00247A60"/>
    <w:rsid w:val="00250FA2"/>
    <w:rsid w:val="0025316F"/>
    <w:rsid w:val="0025581D"/>
    <w:rsid w:val="00256A24"/>
    <w:rsid w:val="00262ED5"/>
    <w:rsid w:val="0027213B"/>
    <w:rsid w:val="00273BDA"/>
    <w:rsid w:val="00276F73"/>
    <w:rsid w:val="002824A6"/>
    <w:rsid w:val="00283116"/>
    <w:rsid w:val="002836B9"/>
    <w:rsid w:val="002843EB"/>
    <w:rsid w:val="002856F0"/>
    <w:rsid w:val="00292D97"/>
    <w:rsid w:val="002A1037"/>
    <w:rsid w:val="002A1A1F"/>
    <w:rsid w:val="002A5C97"/>
    <w:rsid w:val="002B07F7"/>
    <w:rsid w:val="002B501E"/>
    <w:rsid w:val="002B723F"/>
    <w:rsid w:val="002C17AC"/>
    <w:rsid w:val="002C2D47"/>
    <w:rsid w:val="002D3D39"/>
    <w:rsid w:val="002D41A3"/>
    <w:rsid w:val="002E017B"/>
    <w:rsid w:val="002E066C"/>
    <w:rsid w:val="002E5214"/>
    <w:rsid w:val="002E6053"/>
    <w:rsid w:val="002F4607"/>
    <w:rsid w:val="00316675"/>
    <w:rsid w:val="0032263D"/>
    <w:rsid w:val="0032590A"/>
    <w:rsid w:val="003274DF"/>
    <w:rsid w:val="00327CA7"/>
    <w:rsid w:val="0033004D"/>
    <w:rsid w:val="0033640F"/>
    <w:rsid w:val="0034146F"/>
    <w:rsid w:val="00351D52"/>
    <w:rsid w:val="00354343"/>
    <w:rsid w:val="003635C1"/>
    <w:rsid w:val="00363AB2"/>
    <w:rsid w:val="003643FE"/>
    <w:rsid w:val="00367F13"/>
    <w:rsid w:val="003728AB"/>
    <w:rsid w:val="00374EEF"/>
    <w:rsid w:val="00374F25"/>
    <w:rsid w:val="0037559F"/>
    <w:rsid w:val="00385913"/>
    <w:rsid w:val="00392DC4"/>
    <w:rsid w:val="00395ED2"/>
    <w:rsid w:val="0039621D"/>
    <w:rsid w:val="003B11D3"/>
    <w:rsid w:val="003B3DB0"/>
    <w:rsid w:val="003B48B6"/>
    <w:rsid w:val="003B6F51"/>
    <w:rsid w:val="003C2BF2"/>
    <w:rsid w:val="003D2D06"/>
    <w:rsid w:val="003E12DA"/>
    <w:rsid w:val="003F11C9"/>
    <w:rsid w:val="003F3213"/>
    <w:rsid w:val="003F4C14"/>
    <w:rsid w:val="0040107D"/>
    <w:rsid w:val="004123E5"/>
    <w:rsid w:val="00412997"/>
    <w:rsid w:val="00412A9B"/>
    <w:rsid w:val="00414622"/>
    <w:rsid w:val="004212B2"/>
    <w:rsid w:val="00422147"/>
    <w:rsid w:val="00425873"/>
    <w:rsid w:val="00426445"/>
    <w:rsid w:val="0042772B"/>
    <w:rsid w:val="00431E80"/>
    <w:rsid w:val="00433E10"/>
    <w:rsid w:val="004345A8"/>
    <w:rsid w:val="00440F6E"/>
    <w:rsid w:val="00442B5B"/>
    <w:rsid w:val="004448F2"/>
    <w:rsid w:val="0044508C"/>
    <w:rsid w:val="00445651"/>
    <w:rsid w:val="00452A0B"/>
    <w:rsid w:val="00453D3C"/>
    <w:rsid w:val="00457AB3"/>
    <w:rsid w:val="0046167A"/>
    <w:rsid w:val="00461F37"/>
    <w:rsid w:val="00475CD6"/>
    <w:rsid w:val="0048112C"/>
    <w:rsid w:val="00481CFF"/>
    <w:rsid w:val="004873AA"/>
    <w:rsid w:val="004918E5"/>
    <w:rsid w:val="00493706"/>
    <w:rsid w:val="004964F9"/>
    <w:rsid w:val="004A03BA"/>
    <w:rsid w:val="004A31DA"/>
    <w:rsid w:val="004A6C53"/>
    <w:rsid w:val="004B0532"/>
    <w:rsid w:val="004B2E0F"/>
    <w:rsid w:val="004B5029"/>
    <w:rsid w:val="004B528F"/>
    <w:rsid w:val="004B545E"/>
    <w:rsid w:val="004C5572"/>
    <w:rsid w:val="004C597D"/>
    <w:rsid w:val="004D31EE"/>
    <w:rsid w:val="004D44F3"/>
    <w:rsid w:val="004D4CEB"/>
    <w:rsid w:val="004D7C1E"/>
    <w:rsid w:val="004E2278"/>
    <w:rsid w:val="004E3D5F"/>
    <w:rsid w:val="004E495F"/>
    <w:rsid w:val="004F37D9"/>
    <w:rsid w:val="004F4431"/>
    <w:rsid w:val="004F62BE"/>
    <w:rsid w:val="004F6338"/>
    <w:rsid w:val="0050426C"/>
    <w:rsid w:val="0050763D"/>
    <w:rsid w:val="00514E5D"/>
    <w:rsid w:val="005171B7"/>
    <w:rsid w:val="005258D7"/>
    <w:rsid w:val="0053454D"/>
    <w:rsid w:val="00535BF7"/>
    <w:rsid w:val="00543999"/>
    <w:rsid w:val="005451BE"/>
    <w:rsid w:val="00563507"/>
    <w:rsid w:val="00570895"/>
    <w:rsid w:val="00576C3E"/>
    <w:rsid w:val="005823E5"/>
    <w:rsid w:val="00593D8F"/>
    <w:rsid w:val="005A1FFB"/>
    <w:rsid w:val="005A4672"/>
    <w:rsid w:val="005A5448"/>
    <w:rsid w:val="005A6A39"/>
    <w:rsid w:val="005C4A32"/>
    <w:rsid w:val="005C60A7"/>
    <w:rsid w:val="005C6468"/>
    <w:rsid w:val="005D2942"/>
    <w:rsid w:val="005D4FE5"/>
    <w:rsid w:val="005F0894"/>
    <w:rsid w:val="006018F6"/>
    <w:rsid w:val="006037C2"/>
    <w:rsid w:val="006041B3"/>
    <w:rsid w:val="00604C20"/>
    <w:rsid w:val="00616E2D"/>
    <w:rsid w:val="00622A06"/>
    <w:rsid w:val="0062719B"/>
    <w:rsid w:val="00630808"/>
    <w:rsid w:val="00630C1D"/>
    <w:rsid w:val="00633879"/>
    <w:rsid w:val="006341AA"/>
    <w:rsid w:val="006424A2"/>
    <w:rsid w:val="00656E6D"/>
    <w:rsid w:val="006605B5"/>
    <w:rsid w:val="00662559"/>
    <w:rsid w:val="00671045"/>
    <w:rsid w:val="0067505D"/>
    <w:rsid w:val="0067544A"/>
    <w:rsid w:val="0067587E"/>
    <w:rsid w:val="00675C1F"/>
    <w:rsid w:val="0067698D"/>
    <w:rsid w:val="0068241C"/>
    <w:rsid w:val="006828E8"/>
    <w:rsid w:val="00685837"/>
    <w:rsid w:val="00687464"/>
    <w:rsid w:val="006901DA"/>
    <w:rsid w:val="006935E4"/>
    <w:rsid w:val="00696929"/>
    <w:rsid w:val="00697065"/>
    <w:rsid w:val="006A5489"/>
    <w:rsid w:val="006A7420"/>
    <w:rsid w:val="006B33BD"/>
    <w:rsid w:val="006B5FC3"/>
    <w:rsid w:val="006C33ED"/>
    <w:rsid w:val="006C76DE"/>
    <w:rsid w:val="006C79A7"/>
    <w:rsid w:val="006C7B74"/>
    <w:rsid w:val="006D05C6"/>
    <w:rsid w:val="006D4A96"/>
    <w:rsid w:val="006D6D13"/>
    <w:rsid w:val="006D738E"/>
    <w:rsid w:val="006E1FCA"/>
    <w:rsid w:val="006E717F"/>
    <w:rsid w:val="006F05D5"/>
    <w:rsid w:val="006F18B9"/>
    <w:rsid w:val="006F23BE"/>
    <w:rsid w:val="00700360"/>
    <w:rsid w:val="0070146B"/>
    <w:rsid w:val="00703F2D"/>
    <w:rsid w:val="007132A8"/>
    <w:rsid w:val="00713A20"/>
    <w:rsid w:val="00715686"/>
    <w:rsid w:val="00717D5F"/>
    <w:rsid w:val="00721B13"/>
    <w:rsid w:val="00722577"/>
    <w:rsid w:val="00730602"/>
    <w:rsid w:val="0073300E"/>
    <w:rsid w:val="00740145"/>
    <w:rsid w:val="00740C08"/>
    <w:rsid w:val="00741ED2"/>
    <w:rsid w:val="00742DE6"/>
    <w:rsid w:val="00746B9C"/>
    <w:rsid w:val="0075500E"/>
    <w:rsid w:val="007623CC"/>
    <w:rsid w:val="00762B28"/>
    <w:rsid w:val="007638AA"/>
    <w:rsid w:val="007736E8"/>
    <w:rsid w:val="00776D19"/>
    <w:rsid w:val="00777EB0"/>
    <w:rsid w:val="00785B35"/>
    <w:rsid w:val="00791791"/>
    <w:rsid w:val="00792D46"/>
    <w:rsid w:val="00793970"/>
    <w:rsid w:val="007A15B5"/>
    <w:rsid w:val="007A16F0"/>
    <w:rsid w:val="007A5D0D"/>
    <w:rsid w:val="007A63DD"/>
    <w:rsid w:val="007B5513"/>
    <w:rsid w:val="007C56CB"/>
    <w:rsid w:val="007D30C5"/>
    <w:rsid w:val="007E2B62"/>
    <w:rsid w:val="007E31DD"/>
    <w:rsid w:val="007E4030"/>
    <w:rsid w:val="007E6A46"/>
    <w:rsid w:val="007F0966"/>
    <w:rsid w:val="007F384B"/>
    <w:rsid w:val="008059CD"/>
    <w:rsid w:val="00807BA4"/>
    <w:rsid w:val="00811CB3"/>
    <w:rsid w:val="00813547"/>
    <w:rsid w:val="00813C80"/>
    <w:rsid w:val="008168FE"/>
    <w:rsid w:val="0082645E"/>
    <w:rsid w:val="0083650E"/>
    <w:rsid w:val="0083672F"/>
    <w:rsid w:val="00842CCE"/>
    <w:rsid w:val="008435FB"/>
    <w:rsid w:val="00846642"/>
    <w:rsid w:val="00851C19"/>
    <w:rsid w:val="00853923"/>
    <w:rsid w:val="00857731"/>
    <w:rsid w:val="008577C2"/>
    <w:rsid w:val="0086073B"/>
    <w:rsid w:val="008621B0"/>
    <w:rsid w:val="00865BFC"/>
    <w:rsid w:val="0087023B"/>
    <w:rsid w:val="008720F2"/>
    <w:rsid w:val="008749BF"/>
    <w:rsid w:val="008918E4"/>
    <w:rsid w:val="008A1DD7"/>
    <w:rsid w:val="008A2C3D"/>
    <w:rsid w:val="008B28B1"/>
    <w:rsid w:val="008B2FEA"/>
    <w:rsid w:val="008C1E22"/>
    <w:rsid w:val="008C4235"/>
    <w:rsid w:val="008C696C"/>
    <w:rsid w:val="008C7587"/>
    <w:rsid w:val="008E0D37"/>
    <w:rsid w:val="008E4E80"/>
    <w:rsid w:val="008E7EDA"/>
    <w:rsid w:val="008F2A8C"/>
    <w:rsid w:val="008F3680"/>
    <w:rsid w:val="00906A77"/>
    <w:rsid w:val="0093443B"/>
    <w:rsid w:val="009363B7"/>
    <w:rsid w:val="009475AE"/>
    <w:rsid w:val="009533BA"/>
    <w:rsid w:val="009610A3"/>
    <w:rsid w:val="00970FD5"/>
    <w:rsid w:val="009752E6"/>
    <w:rsid w:val="00984AE3"/>
    <w:rsid w:val="00986115"/>
    <w:rsid w:val="00993F62"/>
    <w:rsid w:val="0099528E"/>
    <w:rsid w:val="00996BB8"/>
    <w:rsid w:val="00997E53"/>
    <w:rsid w:val="009A1230"/>
    <w:rsid w:val="009A6F45"/>
    <w:rsid w:val="009A7CBC"/>
    <w:rsid w:val="009C2916"/>
    <w:rsid w:val="009C617B"/>
    <w:rsid w:val="009D1B40"/>
    <w:rsid w:val="009D4667"/>
    <w:rsid w:val="009E0F61"/>
    <w:rsid w:val="009E65CB"/>
    <w:rsid w:val="009F0557"/>
    <w:rsid w:val="009F1406"/>
    <w:rsid w:val="009F1511"/>
    <w:rsid w:val="009F61D4"/>
    <w:rsid w:val="00A072BC"/>
    <w:rsid w:val="00A129EB"/>
    <w:rsid w:val="00A132AB"/>
    <w:rsid w:val="00A16251"/>
    <w:rsid w:val="00A177A3"/>
    <w:rsid w:val="00A2141E"/>
    <w:rsid w:val="00A23600"/>
    <w:rsid w:val="00A23AD3"/>
    <w:rsid w:val="00A243F2"/>
    <w:rsid w:val="00A262A7"/>
    <w:rsid w:val="00A33DD0"/>
    <w:rsid w:val="00A37A45"/>
    <w:rsid w:val="00A40E44"/>
    <w:rsid w:val="00A41871"/>
    <w:rsid w:val="00A44545"/>
    <w:rsid w:val="00A56813"/>
    <w:rsid w:val="00A612CB"/>
    <w:rsid w:val="00A61894"/>
    <w:rsid w:val="00A63AB0"/>
    <w:rsid w:val="00A64835"/>
    <w:rsid w:val="00A65D7A"/>
    <w:rsid w:val="00A70C52"/>
    <w:rsid w:val="00A74ABD"/>
    <w:rsid w:val="00A816D1"/>
    <w:rsid w:val="00A9112A"/>
    <w:rsid w:val="00AA250B"/>
    <w:rsid w:val="00AA3467"/>
    <w:rsid w:val="00AA3C91"/>
    <w:rsid w:val="00AA5318"/>
    <w:rsid w:val="00AA5950"/>
    <w:rsid w:val="00AB4D26"/>
    <w:rsid w:val="00AB5B75"/>
    <w:rsid w:val="00AB6774"/>
    <w:rsid w:val="00AC0669"/>
    <w:rsid w:val="00AC096A"/>
    <w:rsid w:val="00AC0D8E"/>
    <w:rsid w:val="00AC1D7F"/>
    <w:rsid w:val="00AC1F83"/>
    <w:rsid w:val="00AC7F53"/>
    <w:rsid w:val="00AD2644"/>
    <w:rsid w:val="00AD28B4"/>
    <w:rsid w:val="00AD39A9"/>
    <w:rsid w:val="00AE2954"/>
    <w:rsid w:val="00AE2A16"/>
    <w:rsid w:val="00AE359D"/>
    <w:rsid w:val="00AE406E"/>
    <w:rsid w:val="00AE424B"/>
    <w:rsid w:val="00AE6CE0"/>
    <w:rsid w:val="00AF0FCE"/>
    <w:rsid w:val="00B01070"/>
    <w:rsid w:val="00B02EE4"/>
    <w:rsid w:val="00B07A44"/>
    <w:rsid w:val="00B12F59"/>
    <w:rsid w:val="00B14DB0"/>
    <w:rsid w:val="00B167B2"/>
    <w:rsid w:val="00B32FA5"/>
    <w:rsid w:val="00B44597"/>
    <w:rsid w:val="00B4722D"/>
    <w:rsid w:val="00B52CC3"/>
    <w:rsid w:val="00B541AD"/>
    <w:rsid w:val="00B61B13"/>
    <w:rsid w:val="00B63DA4"/>
    <w:rsid w:val="00B642E2"/>
    <w:rsid w:val="00B66FD1"/>
    <w:rsid w:val="00B73C11"/>
    <w:rsid w:val="00B742C6"/>
    <w:rsid w:val="00B76383"/>
    <w:rsid w:val="00B778C2"/>
    <w:rsid w:val="00B82810"/>
    <w:rsid w:val="00B85BEA"/>
    <w:rsid w:val="00B91510"/>
    <w:rsid w:val="00BA223C"/>
    <w:rsid w:val="00BA2A09"/>
    <w:rsid w:val="00BA3ABC"/>
    <w:rsid w:val="00BB0380"/>
    <w:rsid w:val="00BB3E78"/>
    <w:rsid w:val="00BB54FF"/>
    <w:rsid w:val="00BB73A4"/>
    <w:rsid w:val="00BC185D"/>
    <w:rsid w:val="00BD179D"/>
    <w:rsid w:val="00BD1C2E"/>
    <w:rsid w:val="00BD1D07"/>
    <w:rsid w:val="00BD7C8A"/>
    <w:rsid w:val="00BE1B7B"/>
    <w:rsid w:val="00BE1CFB"/>
    <w:rsid w:val="00BF0B28"/>
    <w:rsid w:val="00BF2E5A"/>
    <w:rsid w:val="00BF3AD8"/>
    <w:rsid w:val="00C00B1B"/>
    <w:rsid w:val="00C04AE3"/>
    <w:rsid w:val="00C06536"/>
    <w:rsid w:val="00C1260D"/>
    <w:rsid w:val="00C174C4"/>
    <w:rsid w:val="00C21554"/>
    <w:rsid w:val="00C24E3A"/>
    <w:rsid w:val="00C40E36"/>
    <w:rsid w:val="00C4249F"/>
    <w:rsid w:val="00C4258D"/>
    <w:rsid w:val="00C51F2F"/>
    <w:rsid w:val="00C62D66"/>
    <w:rsid w:val="00C71624"/>
    <w:rsid w:val="00C73141"/>
    <w:rsid w:val="00C75A7D"/>
    <w:rsid w:val="00C85A32"/>
    <w:rsid w:val="00C94EB1"/>
    <w:rsid w:val="00CB0066"/>
    <w:rsid w:val="00CB1DA8"/>
    <w:rsid w:val="00CB457C"/>
    <w:rsid w:val="00CC1A6C"/>
    <w:rsid w:val="00CC4771"/>
    <w:rsid w:val="00CC5C3B"/>
    <w:rsid w:val="00CD1CAB"/>
    <w:rsid w:val="00CE5254"/>
    <w:rsid w:val="00CE76AD"/>
    <w:rsid w:val="00CF16B0"/>
    <w:rsid w:val="00CF5A57"/>
    <w:rsid w:val="00CF7512"/>
    <w:rsid w:val="00D116E3"/>
    <w:rsid w:val="00D13528"/>
    <w:rsid w:val="00D13756"/>
    <w:rsid w:val="00D1561A"/>
    <w:rsid w:val="00D21677"/>
    <w:rsid w:val="00D229F9"/>
    <w:rsid w:val="00D22BF9"/>
    <w:rsid w:val="00D22CF5"/>
    <w:rsid w:val="00D275FB"/>
    <w:rsid w:val="00D33268"/>
    <w:rsid w:val="00D348B5"/>
    <w:rsid w:val="00D360BE"/>
    <w:rsid w:val="00D43C33"/>
    <w:rsid w:val="00D47109"/>
    <w:rsid w:val="00D6097E"/>
    <w:rsid w:val="00D64206"/>
    <w:rsid w:val="00D70B22"/>
    <w:rsid w:val="00D71BD2"/>
    <w:rsid w:val="00D71D01"/>
    <w:rsid w:val="00D75819"/>
    <w:rsid w:val="00D76CCD"/>
    <w:rsid w:val="00D8184B"/>
    <w:rsid w:val="00D846DF"/>
    <w:rsid w:val="00D85137"/>
    <w:rsid w:val="00D936DA"/>
    <w:rsid w:val="00D940B8"/>
    <w:rsid w:val="00D94362"/>
    <w:rsid w:val="00D95C31"/>
    <w:rsid w:val="00DB4425"/>
    <w:rsid w:val="00DB5FE8"/>
    <w:rsid w:val="00DC27A2"/>
    <w:rsid w:val="00DD1270"/>
    <w:rsid w:val="00DD1E01"/>
    <w:rsid w:val="00DD3D39"/>
    <w:rsid w:val="00DD4266"/>
    <w:rsid w:val="00DE3A4C"/>
    <w:rsid w:val="00DE6AAA"/>
    <w:rsid w:val="00DF313F"/>
    <w:rsid w:val="00DF46ED"/>
    <w:rsid w:val="00DF4803"/>
    <w:rsid w:val="00E06635"/>
    <w:rsid w:val="00E10B88"/>
    <w:rsid w:val="00E144BC"/>
    <w:rsid w:val="00E144CE"/>
    <w:rsid w:val="00E15C6E"/>
    <w:rsid w:val="00E218C6"/>
    <w:rsid w:val="00E24D31"/>
    <w:rsid w:val="00E3271F"/>
    <w:rsid w:val="00E42668"/>
    <w:rsid w:val="00E43216"/>
    <w:rsid w:val="00E51ADE"/>
    <w:rsid w:val="00E53A9F"/>
    <w:rsid w:val="00E558FB"/>
    <w:rsid w:val="00E6051D"/>
    <w:rsid w:val="00E61CD2"/>
    <w:rsid w:val="00E64244"/>
    <w:rsid w:val="00E642D0"/>
    <w:rsid w:val="00E7090C"/>
    <w:rsid w:val="00E71F75"/>
    <w:rsid w:val="00E81754"/>
    <w:rsid w:val="00E82093"/>
    <w:rsid w:val="00E82597"/>
    <w:rsid w:val="00E82C91"/>
    <w:rsid w:val="00E84333"/>
    <w:rsid w:val="00E843C9"/>
    <w:rsid w:val="00EA09E6"/>
    <w:rsid w:val="00EB15E5"/>
    <w:rsid w:val="00EB4C1D"/>
    <w:rsid w:val="00EB5063"/>
    <w:rsid w:val="00EC7642"/>
    <w:rsid w:val="00ED7E79"/>
    <w:rsid w:val="00EF0C2B"/>
    <w:rsid w:val="00F00156"/>
    <w:rsid w:val="00F052DD"/>
    <w:rsid w:val="00F05EE6"/>
    <w:rsid w:val="00F1605A"/>
    <w:rsid w:val="00F215A9"/>
    <w:rsid w:val="00F242D1"/>
    <w:rsid w:val="00F31CF5"/>
    <w:rsid w:val="00F35FBD"/>
    <w:rsid w:val="00F40AB4"/>
    <w:rsid w:val="00F4414C"/>
    <w:rsid w:val="00F47252"/>
    <w:rsid w:val="00F47538"/>
    <w:rsid w:val="00F6247F"/>
    <w:rsid w:val="00F633D3"/>
    <w:rsid w:val="00F64B69"/>
    <w:rsid w:val="00F65252"/>
    <w:rsid w:val="00F67BF0"/>
    <w:rsid w:val="00F75563"/>
    <w:rsid w:val="00F75C09"/>
    <w:rsid w:val="00F842AC"/>
    <w:rsid w:val="00F8579D"/>
    <w:rsid w:val="00F913DF"/>
    <w:rsid w:val="00F94082"/>
    <w:rsid w:val="00FA1932"/>
    <w:rsid w:val="00FA3D99"/>
    <w:rsid w:val="00FA54C6"/>
    <w:rsid w:val="00FB32E6"/>
    <w:rsid w:val="00FB5A04"/>
    <w:rsid w:val="00FC1DC9"/>
    <w:rsid w:val="00FC27A3"/>
    <w:rsid w:val="00FC37A1"/>
    <w:rsid w:val="00FD1574"/>
    <w:rsid w:val="00FD4A50"/>
    <w:rsid w:val="00FD7DF5"/>
    <w:rsid w:val="00FE167C"/>
    <w:rsid w:val="00FE1DAD"/>
    <w:rsid w:val="00FE3C28"/>
    <w:rsid w:val="00FF4709"/>
    <w:rsid w:val="00FF669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63841"/>
    <o:shapelayout v:ext="edit">
      <o:idmap v:ext="edit" data="1"/>
    </o:shapelayout>
  </w:shapeDefaults>
  <w:decimalSymbol w:val=","/>
  <w:listSeparator w:val=";"/>
  <w14:docId w14:val="4D044E02"/>
  <w15:docId w15:val="{97A852F6-AF2B-425F-BD51-4F991A4CF0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3650E"/>
    <w:rPr>
      <w:rFonts w:ascii="Arial" w:hAnsi="Arial"/>
      <w:sz w:val="22"/>
      <w:szCs w:val="24"/>
    </w:rPr>
  </w:style>
  <w:style w:type="paragraph" w:styleId="Titre1">
    <w:name w:val="heading 1"/>
    <w:basedOn w:val="Titre"/>
    <w:next w:val="Normal"/>
    <w:link w:val="Titre1Car"/>
    <w:qFormat/>
    <w:rsid w:val="00E71F75"/>
    <w:pPr>
      <w:numPr>
        <w:numId w:val="2"/>
      </w:numPr>
      <w:outlineLvl w:val="0"/>
    </w:pPr>
    <w:rPr>
      <w:b/>
    </w:rPr>
  </w:style>
  <w:style w:type="paragraph" w:styleId="Titre2">
    <w:name w:val="heading 2"/>
    <w:basedOn w:val="Normal"/>
    <w:next w:val="Normal"/>
    <w:link w:val="Titre2Car"/>
    <w:qFormat/>
    <w:rsid w:val="00E71F75"/>
    <w:pPr>
      <w:numPr>
        <w:ilvl w:val="1"/>
        <w:numId w:val="2"/>
      </w:numPr>
      <w:jc w:val="both"/>
      <w:outlineLvl w:val="1"/>
    </w:pPr>
    <w:rPr>
      <w:rFonts w:cs="Arial"/>
      <w:b/>
      <w:szCs w:val="22"/>
    </w:rPr>
  </w:style>
  <w:style w:type="paragraph" w:styleId="Titre3">
    <w:name w:val="heading 3"/>
    <w:basedOn w:val="Normal"/>
    <w:next w:val="Normal"/>
    <w:qFormat/>
    <w:rsid w:val="00E71F75"/>
    <w:pPr>
      <w:numPr>
        <w:ilvl w:val="2"/>
        <w:numId w:val="2"/>
      </w:numPr>
      <w:ind w:left="0"/>
      <w:jc w:val="both"/>
      <w:outlineLvl w:val="2"/>
    </w:pPr>
    <w:rPr>
      <w:rFonts w:cs="Arial"/>
      <w:i/>
      <w:szCs w:val="22"/>
      <w:u w:val="single"/>
    </w:rPr>
  </w:style>
  <w:style w:type="paragraph" w:styleId="Titre4">
    <w:name w:val="heading 4"/>
    <w:basedOn w:val="Titre2"/>
    <w:next w:val="Normal"/>
    <w:qFormat/>
    <w:rsid w:val="00E71F75"/>
    <w:pPr>
      <w:numPr>
        <w:ilvl w:val="3"/>
      </w:numPr>
      <w:outlineLvl w:val="3"/>
    </w:pPr>
  </w:style>
  <w:style w:type="paragraph" w:styleId="Titre5">
    <w:name w:val="heading 5"/>
    <w:basedOn w:val="Titre3"/>
    <w:next w:val="Normal"/>
    <w:qFormat/>
    <w:rsid w:val="00E71F75"/>
    <w:pPr>
      <w:numPr>
        <w:ilvl w:val="4"/>
      </w:numPr>
      <w:outlineLvl w:val="4"/>
    </w:pPr>
  </w:style>
  <w:style w:type="paragraph" w:styleId="Titre6">
    <w:name w:val="heading 6"/>
    <w:basedOn w:val="Titre5"/>
    <w:next w:val="Normal"/>
    <w:qFormat/>
    <w:rsid w:val="00E71F75"/>
    <w:pPr>
      <w:numPr>
        <w:ilvl w:val="5"/>
      </w:numPr>
      <w:outlineLvl w:val="5"/>
    </w:pPr>
  </w:style>
  <w:style w:type="paragraph" w:styleId="Titre7">
    <w:name w:val="heading 7"/>
    <w:basedOn w:val="Titre6"/>
    <w:next w:val="Normal"/>
    <w:qFormat/>
    <w:rsid w:val="00E71F75"/>
    <w:pPr>
      <w:numPr>
        <w:ilvl w:val="6"/>
      </w:numPr>
      <w:outlineLvl w:val="6"/>
    </w:pPr>
  </w:style>
  <w:style w:type="paragraph" w:styleId="Titre8">
    <w:name w:val="heading 8"/>
    <w:basedOn w:val="Normal"/>
    <w:next w:val="Normal"/>
    <w:qFormat/>
    <w:rsid w:val="00E71F75"/>
    <w:pPr>
      <w:numPr>
        <w:ilvl w:val="7"/>
        <w:numId w:val="2"/>
      </w:numPr>
      <w:outlineLvl w:val="7"/>
    </w:pPr>
    <w:rPr>
      <w:rFonts w:cs="Arial"/>
      <w:szCs w:val="22"/>
    </w:rPr>
  </w:style>
  <w:style w:type="paragraph" w:styleId="Titre9">
    <w:name w:val="heading 9"/>
    <w:basedOn w:val="Normal"/>
    <w:next w:val="Normal"/>
    <w:link w:val="Titre9Car"/>
    <w:qFormat/>
    <w:rsid w:val="00A072BC"/>
    <w:pPr>
      <w:jc w:val="both"/>
      <w:outlineLvl w:val="8"/>
    </w:pPr>
    <w:rPr>
      <w:rFonts w:cs="Arial"/>
      <w:b/>
      <w:color w:val="FF6600"/>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AR200279">
    <w:name w:val="AR200279"/>
    <w:semiHidden/>
    <w:rsid w:val="004B2E0F"/>
    <w:rPr>
      <w:rFonts w:ascii="Arial" w:hAnsi="Arial" w:cs="Arial"/>
      <w:color w:val="000080"/>
      <w:sz w:val="20"/>
      <w:szCs w:val="20"/>
    </w:rPr>
  </w:style>
  <w:style w:type="character" w:customStyle="1" w:styleId="titrepage1">
    <w:name w:val="titrepage1"/>
    <w:rsid w:val="000A2850"/>
    <w:rPr>
      <w:rFonts w:ascii="Helvetica" w:hAnsi="Helvetica" w:cs="Helvetica" w:hint="default"/>
      <w:b w:val="0"/>
      <w:bCs w:val="0"/>
      <w:color w:val="666666"/>
    </w:rPr>
  </w:style>
  <w:style w:type="paragraph" w:styleId="Paragraphedeliste">
    <w:name w:val="List Paragraph"/>
    <w:aliases w:val="Paragraphe de liste 1,List2,Jalon,Paragraphe 2,Puce 1,Paragraphe de liste bullet,TIRET,Citation List,Documents de référence,Puce C&amp;E,Paragraphe liste 1,Liste couleur - Accent 11,CA Figure,List Paragraph,Encabezado Pie,Bullet point,EC"/>
    <w:basedOn w:val="Normal"/>
    <w:link w:val="ParagraphedelisteCar"/>
    <w:uiPriority w:val="34"/>
    <w:qFormat/>
    <w:rsid w:val="00363AB2"/>
    <w:pPr>
      <w:ind w:left="708"/>
    </w:pPr>
  </w:style>
  <w:style w:type="paragraph" w:styleId="Titre">
    <w:name w:val="Title"/>
    <w:basedOn w:val="Normal"/>
    <w:qFormat/>
    <w:rsid w:val="0083650E"/>
    <w:rPr>
      <w:rFonts w:cs="Arial"/>
      <w:szCs w:val="22"/>
    </w:rPr>
  </w:style>
  <w:style w:type="paragraph" w:styleId="En-tte">
    <w:name w:val="header"/>
    <w:basedOn w:val="Normal"/>
    <w:pPr>
      <w:tabs>
        <w:tab w:val="center" w:pos="4536"/>
        <w:tab w:val="right" w:pos="9072"/>
      </w:tabs>
    </w:pPr>
    <w:rPr>
      <w:sz w:val="20"/>
      <w:szCs w:val="20"/>
    </w:rPr>
  </w:style>
  <w:style w:type="paragraph" w:styleId="Pieddepage">
    <w:name w:val="footer"/>
    <w:basedOn w:val="Normal"/>
    <w:link w:val="PieddepageCar"/>
    <w:uiPriority w:val="99"/>
    <w:pPr>
      <w:tabs>
        <w:tab w:val="center" w:pos="4536"/>
        <w:tab w:val="right" w:pos="9072"/>
      </w:tabs>
    </w:pPr>
    <w:rPr>
      <w:sz w:val="20"/>
      <w:szCs w:val="20"/>
    </w:rPr>
  </w:style>
  <w:style w:type="character" w:styleId="Numrodepage">
    <w:name w:val="page number"/>
    <w:basedOn w:val="Policepardfaut"/>
  </w:style>
  <w:style w:type="character" w:styleId="Marquedecommentaire">
    <w:name w:val="annotation reference"/>
    <w:uiPriority w:val="99"/>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uiPriority w:val="39"/>
    <w:rsid w:val="001351EE"/>
    <w:pPr>
      <w:ind w:left="240"/>
    </w:pPr>
    <w:rPr>
      <w:smallCaps/>
      <w:sz w:val="20"/>
      <w:szCs w:val="20"/>
    </w:rPr>
  </w:style>
  <w:style w:type="paragraph" w:styleId="TM1">
    <w:name w:val="toc 1"/>
    <w:basedOn w:val="Normal"/>
    <w:next w:val="Normal"/>
    <w:autoRedefine/>
    <w:uiPriority w:val="39"/>
    <w:rsid w:val="001351EE"/>
    <w:pPr>
      <w:spacing w:before="120" w:after="120"/>
    </w:pPr>
    <w:rPr>
      <w:b/>
      <w:bCs/>
      <w:caps/>
      <w:sz w:val="20"/>
      <w:szCs w:val="20"/>
    </w:rPr>
  </w:style>
  <w:style w:type="paragraph" w:styleId="TM3">
    <w:name w:val="toc 3"/>
    <w:basedOn w:val="Normal"/>
    <w:next w:val="Normal"/>
    <w:autoRedefine/>
    <w:uiPriority w:val="39"/>
    <w:rsid w:val="001351EE"/>
    <w:pPr>
      <w:ind w:left="480"/>
    </w:pPr>
    <w:rPr>
      <w:i/>
      <w:iCs/>
      <w:sz w:val="20"/>
      <w:szCs w:val="20"/>
    </w:rPr>
  </w:style>
  <w:style w:type="character" w:styleId="Lienhypertexte">
    <w:name w:val="Hyperlink"/>
    <w:uiPriority w:val="99"/>
    <w:rsid w:val="001351EE"/>
    <w:rPr>
      <w:color w:val="0000FF"/>
      <w:u w:val="single"/>
    </w:rPr>
  </w:style>
  <w:style w:type="character" w:customStyle="1" w:styleId="Titre1Car">
    <w:name w:val="Titre 1 Car"/>
    <w:link w:val="Titre1"/>
    <w:rsid w:val="00B32FA5"/>
    <w:rPr>
      <w:rFonts w:ascii="Arial" w:hAnsi="Arial" w:cs="Arial"/>
      <w:b/>
      <w:sz w:val="22"/>
      <w:szCs w:val="22"/>
    </w:rPr>
  </w:style>
  <w:style w:type="paragraph" w:styleId="TM4">
    <w:name w:val="toc 4"/>
    <w:basedOn w:val="Normal"/>
    <w:next w:val="Normal"/>
    <w:autoRedefine/>
    <w:semiHidden/>
    <w:rsid w:val="00CC1A6C"/>
    <w:pPr>
      <w:ind w:left="720"/>
    </w:pPr>
    <w:rPr>
      <w:sz w:val="18"/>
      <w:szCs w:val="18"/>
    </w:rPr>
  </w:style>
  <w:style w:type="paragraph" w:styleId="TM5">
    <w:name w:val="toc 5"/>
    <w:basedOn w:val="Normal"/>
    <w:next w:val="Normal"/>
    <w:autoRedefine/>
    <w:semiHidden/>
    <w:rsid w:val="00CC1A6C"/>
    <w:pPr>
      <w:ind w:left="960"/>
    </w:pPr>
    <w:rPr>
      <w:sz w:val="18"/>
      <w:szCs w:val="18"/>
    </w:rPr>
  </w:style>
  <w:style w:type="paragraph" w:styleId="TM6">
    <w:name w:val="toc 6"/>
    <w:basedOn w:val="Normal"/>
    <w:next w:val="Normal"/>
    <w:autoRedefine/>
    <w:semiHidden/>
    <w:rsid w:val="00CC1A6C"/>
    <w:pPr>
      <w:ind w:left="1200"/>
    </w:pPr>
    <w:rPr>
      <w:sz w:val="18"/>
      <w:szCs w:val="18"/>
    </w:rPr>
  </w:style>
  <w:style w:type="paragraph" w:styleId="TM7">
    <w:name w:val="toc 7"/>
    <w:basedOn w:val="Normal"/>
    <w:next w:val="Normal"/>
    <w:autoRedefine/>
    <w:semiHidden/>
    <w:rsid w:val="00CC1A6C"/>
    <w:pPr>
      <w:ind w:left="1440"/>
    </w:pPr>
    <w:rPr>
      <w:sz w:val="18"/>
      <w:szCs w:val="18"/>
    </w:rPr>
  </w:style>
  <w:style w:type="paragraph" w:styleId="TM8">
    <w:name w:val="toc 8"/>
    <w:basedOn w:val="Normal"/>
    <w:next w:val="Normal"/>
    <w:autoRedefine/>
    <w:semiHidden/>
    <w:rsid w:val="00CC1A6C"/>
    <w:pPr>
      <w:ind w:left="1680"/>
    </w:pPr>
    <w:rPr>
      <w:sz w:val="18"/>
      <w:szCs w:val="18"/>
    </w:rPr>
  </w:style>
  <w:style w:type="paragraph" w:styleId="TM9">
    <w:name w:val="toc 9"/>
    <w:basedOn w:val="Normal"/>
    <w:next w:val="Normal"/>
    <w:autoRedefine/>
    <w:semiHidden/>
    <w:rsid w:val="00CC1A6C"/>
    <w:pPr>
      <w:ind w:left="1920"/>
    </w:pPr>
    <w:rPr>
      <w:sz w:val="18"/>
      <w:szCs w:val="18"/>
    </w:rPr>
  </w:style>
  <w:style w:type="paragraph" w:styleId="Textedebulles">
    <w:name w:val="Balloon Text"/>
    <w:basedOn w:val="Normal"/>
    <w:semiHidden/>
    <w:rsid w:val="00AC0D8E"/>
    <w:rPr>
      <w:rFonts w:ascii="Tahoma" w:hAnsi="Tahoma" w:cs="Tahoma"/>
      <w:sz w:val="16"/>
      <w:szCs w:val="16"/>
    </w:rPr>
  </w:style>
  <w:style w:type="paragraph" w:styleId="Retraitcorpsdetexte">
    <w:name w:val="Body Text Indent"/>
    <w:basedOn w:val="Normal"/>
    <w:rsid w:val="004E2278"/>
    <w:pPr>
      <w:spacing w:after="120"/>
      <w:ind w:left="283"/>
    </w:pPr>
  </w:style>
  <w:style w:type="paragraph" w:customStyle="1" w:styleId="normalretrait">
    <w:name w:val="normal retrait"/>
    <w:basedOn w:val="Normal"/>
    <w:autoRedefine/>
    <w:rsid w:val="004E2278"/>
    <w:pPr>
      <w:jc w:val="both"/>
    </w:pPr>
    <w:rPr>
      <w:u w:val="single"/>
    </w:rPr>
  </w:style>
  <w:style w:type="paragraph" w:customStyle="1" w:styleId="Default">
    <w:name w:val="Default"/>
    <w:uiPriority w:val="99"/>
    <w:rsid w:val="00CE76AD"/>
    <w:pPr>
      <w:autoSpaceDE w:val="0"/>
      <w:autoSpaceDN w:val="0"/>
      <w:adjustRightInd w:val="0"/>
    </w:pPr>
    <w:rPr>
      <w:rFonts w:ascii="Arial" w:hAnsi="Arial" w:cs="Arial"/>
      <w:color w:val="000000"/>
      <w:sz w:val="24"/>
      <w:szCs w:val="24"/>
    </w:rPr>
  </w:style>
  <w:style w:type="paragraph" w:styleId="Objetducommentaire">
    <w:name w:val="annotation subject"/>
    <w:basedOn w:val="Commentaire"/>
    <w:next w:val="Commentaire"/>
    <w:link w:val="ObjetducommentaireCar"/>
    <w:rsid w:val="005C6468"/>
    <w:rPr>
      <w:b/>
      <w:bCs/>
    </w:rPr>
  </w:style>
  <w:style w:type="character" w:customStyle="1" w:styleId="CommentaireCar">
    <w:name w:val="Commentaire Car"/>
    <w:link w:val="Commentaire"/>
    <w:semiHidden/>
    <w:rsid w:val="005C6468"/>
    <w:rPr>
      <w:rFonts w:ascii="Arial" w:hAnsi="Arial"/>
    </w:rPr>
  </w:style>
  <w:style w:type="character" w:customStyle="1" w:styleId="ObjetducommentaireCar">
    <w:name w:val="Objet du commentaire Car"/>
    <w:link w:val="Objetducommentaire"/>
    <w:rsid w:val="005C6468"/>
    <w:rPr>
      <w:rFonts w:ascii="Arial" w:hAnsi="Arial"/>
      <w:b/>
      <w:bCs/>
    </w:rPr>
  </w:style>
  <w:style w:type="character" w:customStyle="1" w:styleId="Titre2Car">
    <w:name w:val="Titre 2 Car"/>
    <w:link w:val="Titre2"/>
    <w:rsid w:val="00AB5B75"/>
    <w:rPr>
      <w:rFonts w:ascii="Arial" w:hAnsi="Arial" w:cs="Arial"/>
      <w:b/>
      <w:sz w:val="22"/>
      <w:szCs w:val="22"/>
    </w:rPr>
  </w:style>
  <w:style w:type="character" w:styleId="Lienhypertextesuivivisit">
    <w:name w:val="FollowedHyperlink"/>
    <w:basedOn w:val="Policepardfaut"/>
    <w:semiHidden/>
    <w:unhideWhenUsed/>
    <w:rsid w:val="004345A8"/>
    <w:rPr>
      <w:color w:val="800080" w:themeColor="followedHyperlink"/>
      <w:u w:val="single"/>
    </w:rPr>
  </w:style>
  <w:style w:type="character" w:customStyle="1" w:styleId="Titre9Car">
    <w:name w:val="Titre 9 Car"/>
    <w:basedOn w:val="Policepardfaut"/>
    <w:link w:val="Titre9"/>
    <w:rsid w:val="00276F73"/>
    <w:rPr>
      <w:rFonts w:ascii="Arial" w:hAnsi="Arial" w:cs="Arial"/>
      <w:b/>
      <w:color w:val="FF6600"/>
      <w:sz w:val="22"/>
      <w:szCs w:val="22"/>
    </w:rPr>
  </w:style>
  <w:style w:type="paragraph" w:customStyle="1" w:styleId="TableParagraph">
    <w:name w:val="Table Paragraph"/>
    <w:basedOn w:val="Normal"/>
    <w:uiPriority w:val="1"/>
    <w:qFormat/>
    <w:rsid w:val="00D6097E"/>
    <w:pPr>
      <w:widowControl w:val="0"/>
      <w:autoSpaceDE w:val="0"/>
      <w:autoSpaceDN w:val="0"/>
      <w:adjustRightInd w:val="0"/>
    </w:pPr>
    <w:rPr>
      <w:rFonts w:ascii="Times New Roman" w:hAnsi="Times New Roman"/>
      <w:sz w:val="24"/>
    </w:rPr>
  </w:style>
  <w:style w:type="paragraph" w:styleId="NormalWeb">
    <w:name w:val="Normal (Web)"/>
    <w:basedOn w:val="Normal"/>
    <w:uiPriority w:val="99"/>
    <w:semiHidden/>
    <w:unhideWhenUsed/>
    <w:rsid w:val="00B63DA4"/>
    <w:pPr>
      <w:spacing w:before="100" w:beforeAutospacing="1" w:after="100" w:afterAutospacing="1"/>
    </w:pPr>
    <w:rPr>
      <w:rFonts w:ascii="Times New Roman" w:hAnsi="Times New Roman"/>
      <w:sz w:val="24"/>
    </w:rPr>
  </w:style>
  <w:style w:type="character" w:styleId="lev">
    <w:name w:val="Strong"/>
    <w:basedOn w:val="Policepardfaut"/>
    <w:uiPriority w:val="22"/>
    <w:qFormat/>
    <w:rsid w:val="009E65CB"/>
    <w:rPr>
      <w:b/>
      <w:bCs/>
    </w:rPr>
  </w:style>
  <w:style w:type="character" w:customStyle="1" w:styleId="PieddepageCar">
    <w:name w:val="Pied de page Car"/>
    <w:basedOn w:val="Policepardfaut"/>
    <w:link w:val="Pieddepage"/>
    <w:uiPriority w:val="99"/>
    <w:rsid w:val="001E44BB"/>
    <w:rPr>
      <w:rFonts w:ascii="Arial" w:hAnsi="Arial"/>
    </w:rPr>
  </w:style>
  <w:style w:type="character" w:customStyle="1" w:styleId="ParagraphedelisteCar">
    <w:name w:val="Paragraphe de liste Car"/>
    <w:aliases w:val="Paragraphe de liste 1 Car,List2 Car,Jalon Car,Paragraphe 2 Car,Puce 1 Car,Paragraphe de liste bullet Car,TIRET Car,Citation List Car,Documents de référence Car,Puce C&amp;E Car,Paragraphe liste 1 Car,Liste couleur - Accent 11 Car"/>
    <w:link w:val="Paragraphedeliste"/>
    <w:uiPriority w:val="34"/>
    <w:qFormat/>
    <w:locked/>
    <w:rsid w:val="001F1F5E"/>
    <w:rPr>
      <w:rFonts w:ascii="Arial" w:hAnsi="Arial"/>
      <w:sz w:val="22"/>
      <w:szCs w:val="24"/>
    </w:rPr>
  </w:style>
  <w:style w:type="character" w:customStyle="1" w:styleId="AucunA">
    <w:name w:val="Aucun A"/>
    <w:rsid w:val="008720F2"/>
  </w:style>
  <w:style w:type="paragraph" w:styleId="Rvision">
    <w:name w:val="Revision"/>
    <w:hidden/>
    <w:uiPriority w:val="99"/>
    <w:semiHidden/>
    <w:rsid w:val="001F14D9"/>
    <w:rPr>
      <w:rFonts w:ascii="Arial" w:hAnsi="Arial"/>
      <w:sz w:val="22"/>
      <w:szCs w:val="24"/>
    </w:rPr>
  </w:style>
  <w:style w:type="character" w:styleId="Mentionnonrsolue">
    <w:name w:val="Unresolved Mention"/>
    <w:basedOn w:val="Policepardfaut"/>
    <w:uiPriority w:val="99"/>
    <w:semiHidden/>
    <w:unhideWhenUsed/>
    <w:rsid w:val="005076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590388">
      <w:bodyDiv w:val="1"/>
      <w:marLeft w:val="0"/>
      <w:marRight w:val="0"/>
      <w:marTop w:val="0"/>
      <w:marBottom w:val="0"/>
      <w:divBdr>
        <w:top w:val="none" w:sz="0" w:space="0" w:color="auto"/>
        <w:left w:val="none" w:sz="0" w:space="0" w:color="auto"/>
        <w:bottom w:val="none" w:sz="0" w:space="0" w:color="auto"/>
        <w:right w:val="none" w:sz="0" w:space="0" w:color="auto"/>
      </w:divBdr>
    </w:div>
    <w:div w:id="257492728">
      <w:bodyDiv w:val="1"/>
      <w:marLeft w:val="0"/>
      <w:marRight w:val="0"/>
      <w:marTop w:val="0"/>
      <w:marBottom w:val="0"/>
      <w:divBdr>
        <w:top w:val="none" w:sz="0" w:space="0" w:color="auto"/>
        <w:left w:val="none" w:sz="0" w:space="0" w:color="auto"/>
        <w:bottom w:val="none" w:sz="0" w:space="0" w:color="auto"/>
        <w:right w:val="none" w:sz="0" w:space="0" w:color="auto"/>
      </w:divBdr>
    </w:div>
    <w:div w:id="377514592">
      <w:bodyDiv w:val="1"/>
      <w:marLeft w:val="0"/>
      <w:marRight w:val="0"/>
      <w:marTop w:val="0"/>
      <w:marBottom w:val="0"/>
      <w:divBdr>
        <w:top w:val="none" w:sz="0" w:space="0" w:color="auto"/>
        <w:left w:val="none" w:sz="0" w:space="0" w:color="auto"/>
        <w:bottom w:val="none" w:sz="0" w:space="0" w:color="auto"/>
        <w:right w:val="none" w:sz="0" w:space="0" w:color="auto"/>
      </w:divBdr>
    </w:div>
    <w:div w:id="421030076">
      <w:bodyDiv w:val="1"/>
      <w:marLeft w:val="0"/>
      <w:marRight w:val="0"/>
      <w:marTop w:val="0"/>
      <w:marBottom w:val="0"/>
      <w:divBdr>
        <w:top w:val="none" w:sz="0" w:space="0" w:color="auto"/>
        <w:left w:val="none" w:sz="0" w:space="0" w:color="auto"/>
        <w:bottom w:val="none" w:sz="0" w:space="0" w:color="auto"/>
        <w:right w:val="none" w:sz="0" w:space="0" w:color="auto"/>
      </w:divBdr>
    </w:div>
    <w:div w:id="518546881">
      <w:bodyDiv w:val="1"/>
      <w:marLeft w:val="0"/>
      <w:marRight w:val="0"/>
      <w:marTop w:val="0"/>
      <w:marBottom w:val="0"/>
      <w:divBdr>
        <w:top w:val="none" w:sz="0" w:space="0" w:color="auto"/>
        <w:left w:val="none" w:sz="0" w:space="0" w:color="auto"/>
        <w:bottom w:val="none" w:sz="0" w:space="0" w:color="auto"/>
        <w:right w:val="none" w:sz="0" w:space="0" w:color="auto"/>
      </w:divBdr>
    </w:div>
    <w:div w:id="523515602">
      <w:bodyDiv w:val="1"/>
      <w:marLeft w:val="0"/>
      <w:marRight w:val="0"/>
      <w:marTop w:val="0"/>
      <w:marBottom w:val="0"/>
      <w:divBdr>
        <w:top w:val="none" w:sz="0" w:space="0" w:color="auto"/>
        <w:left w:val="none" w:sz="0" w:space="0" w:color="auto"/>
        <w:bottom w:val="none" w:sz="0" w:space="0" w:color="auto"/>
        <w:right w:val="none" w:sz="0" w:space="0" w:color="auto"/>
      </w:divBdr>
    </w:div>
    <w:div w:id="682899136">
      <w:bodyDiv w:val="1"/>
      <w:marLeft w:val="0"/>
      <w:marRight w:val="0"/>
      <w:marTop w:val="0"/>
      <w:marBottom w:val="0"/>
      <w:divBdr>
        <w:top w:val="none" w:sz="0" w:space="0" w:color="auto"/>
        <w:left w:val="none" w:sz="0" w:space="0" w:color="auto"/>
        <w:bottom w:val="none" w:sz="0" w:space="0" w:color="auto"/>
        <w:right w:val="none" w:sz="0" w:space="0" w:color="auto"/>
      </w:divBdr>
    </w:div>
    <w:div w:id="741947714">
      <w:bodyDiv w:val="1"/>
      <w:marLeft w:val="0"/>
      <w:marRight w:val="0"/>
      <w:marTop w:val="0"/>
      <w:marBottom w:val="0"/>
      <w:divBdr>
        <w:top w:val="none" w:sz="0" w:space="0" w:color="auto"/>
        <w:left w:val="none" w:sz="0" w:space="0" w:color="auto"/>
        <w:bottom w:val="none" w:sz="0" w:space="0" w:color="auto"/>
        <w:right w:val="none" w:sz="0" w:space="0" w:color="auto"/>
      </w:divBdr>
    </w:div>
    <w:div w:id="749540007">
      <w:bodyDiv w:val="1"/>
      <w:marLeft w:val="0"/>
      <w:marRight w:val="0"/>
      <w:marTop w:val="0"/>
      <w:marBottom w:val="0"/>
      <w:divBdr>
        <w:top w:val="none" w:sz="0" w:space="0" w:color="auto"/>
        <w:left w:val="none" w:sz="0" w:space="0" w:color="auto"/>
        <w:bottom w:val="none" w:sz="0" w:space="0" w:color="auto"/>
        <w:right w:val="none" w:sz="0" w:space="0" w:color="auto"/>
      </w:divBdr>
    </w:div>
    <w:div w:id="814377509">
      <w:bodyDiv w:val="1"/>
      <w:marLeft w:val="0"/>
      <w:marRight w:val="0"/>
      <w:marTop w:val="0"/>
      <w:marBottom w:val="0"/>
      <w:divBdr>
        <w:top w:val="none" w:sz="0" w:space="0" w:color="auto"/>
        <w:left w:val="none" w:sz="0" w:space="0" w:color="auto"/>
        <w:bottom w:val="none" w:sz="0" w:space="0" w:color="auto"/>
        <w:right w:val="none" w:sz="0" w:space="0" w:color="auto"/>
      </w:divBdr>
    </w:div>
    <w:div w:id="843974792">
      <w:bodyDiv w:val="1"/>
      <w:marLeft w:val="0"/>
      <w:marRight w:val="0"/>
      <w:marTop w:val="0"/>
      <w:marBottom w:val="0"/>
      <w:divBdr>
        <w:top w:val="none" w:sz="0" w:space="0" w:color="auto"/>
        <w:left w:val="none" w:sz="0" w:space="0" w:color="auto"/>
        <w:bottom w:val="none" w:sz="0" w:space="0" w:color="auto"/>
        <w:right w:val="none" w:sz="0" w:space="0" w:color="auto"/>
      </w:divBdr>
    </w:div>
    <w:div w:id="898131378">
      <w:bodyDiv w:val="1"/>
      <w:marLeft w:val="0"/>
      <w:marRight w:val="0"/>
      <w:marTop w:val="0"/>
      <w:marBottom w:val="0"/>
      <w:divBdr>
        <w:top w:val="none" w:sz="0" w:space="0" w:color="auto"/>
        <w:left w:val="none" w:sz="0" w:space="0" w:color="auto"/>
        <w:bottom w:val="none" w:sz="0" w:space="0" w:color="auto"/>
        <w:right w:val="none" w:sz="0" w:space="0" w:color="auto"/>
      </w:divBdr>
    </w:div>
    <w:div w:id="1023559987">
      <w:bodyDiv w:val="1"/>
      <w:marLeft w:val="0"/>
      <w:marRight w:val="0"/>
      <w:marTop w:val="0"/>
      <w:marBottom w:val="0"/>
      <w:divBdr>
        <w:top w:val="none" w:sz="0" w:space="0" w:color="auto"/>
        <w:left w:val="none" w:sz="0" w:space="0" w:color="auto"/>
        <w:bottom w:val="none" w:sz="0" w:space="0" w:color="auto"/>
        <w:right w:val="none" w:sz="0" w:space="0" w:color="auto"/>
      </w:divBdr>
    </w:div>
    <w:div w:id="1235315272">
      <w:bodyDiv w:val="1"/>
      <w:marLeft w:val="0"/>
      <w:marRight w:val="0"/>
      <w:marTop w:val="0"/>
      <w:marBottom w:val="0"/>
      <w:divBdr>
        <w:top w:val="none" w:sz="0" w:space="0" w:color="auto"/>
        <w:left w:val="none" w:sz="0" w:space="0" w:color="auto"/>
        <w:bottom w:val="none" w:sz="0" w:space="0" w:color="auto"/>
        <w:right w:val="none" w:sz="0" w:space="0" w:color="auto"/>
      </w:divBdr>
      <w:divsChild>
        <w:div w:id="1637711142">
          <w:marLeft w:val="0"/>
          <w:marRight w:val="0"/>
          <w:marTop w:val="0"/>
          <w:marBottom w:val="0"/>
          <w:divBdr>
            <w:top w:val="single" w:sz="8" w:space="1" w:color="auto"/>
            <w:left w:val="single" w:sz="8" w:space="4" w:color="auto"/>
            <w:bottom w:val="single" w:sz="8" w:space="1" w:color="auto"/>
            <w:right w:val="single" w:sz="8" w:space="4" w:color="auto"/>
          </w:divBdr>
        </w:div>
      </w:divsChild>
    </w:div>
    <w:div w:id="1240096898">
      <w:bodyDiv w:val="1"/>
      <w:marLeft w:val="0"/>
      <w:marRight w:val="0"/>
      <w:marTop w:val="0"/>
      <w:marBottom w:val="0"/>
      <w:divBdr>
        <w:top w:val="none" w:sz="0" w:space="0" w:color="auto"/>
        <w:left w:val="none" w:sz="0" w:space="0" w:color="auto"/>
        <w:bottom w:val="none" w:sz="0" w:space="0" w:color="auto"/>
        <w:right w:val="none" w:sz="0" w:space="0" w:color="auto"/>
      </w:divBdr>
    </w:div>
    <w:div w:id="1298876709">
      <w:bodyDiv w:val="1"/>
      <w:marLeft w:val="0"/>
      <w:marRight w:val="0"/>
      <w:marTop w:val="0"/>
      <w:marBottom w:val="0"/>
      <w:divBdr>
        <w:top w:val="none" w:sz="0" w:space="0" w:color="auto"/>
        <w:left w:val="none" w:sz="0" w:space="0" w:color="auto"/>
        <w:bottom w:val="none" w:sz="0" w:space="0" w:color="auto"/>
        <w:right w:val="none" w:sz="0" w:space="0" w:color="auto"/>
      </w:divBdr>
    </w:div>
    <w:div w:id="1350789061">
      <w:bodyDiv w:val="1"/>
      <w:marLeft w:val="0"/>
      <w:marRight w:val="0"/>
      <w:marTop w:val="0"/>
      <w:marBottom w:val="0"/>
      <w:divBdr>
        <w:top w:val="none" w:sz="0" w:space="0" w:color="auto"/>
        <w:left w:val="none" w:sz="0" w:space="0" w:color="auto"/>
        <w:bottom w:val="none" w:sz="0" w:space="0" w:color="auto"/>
        <w:right w:val="none" w:sz="0" w:space="0" w:color="auto"/>
      </w:divBdr>
    </w:div>
    <w:div w:id="1436948535">
      <w:bodyDiv w:val="1"/>
      <w:marLeft w:val="0"/>
      <w:marRight w:val="0"/>
      <w:marTop w:val="0"/>
      <w:marBottom w:val="0"/>
      <w:divBdr>
        <w:top w:val="none" w:sz="0" w:space="0" w:color="auto"/>
        <w:left w:val="none" w:sz="0" w:space="0" w:color="auto"/>
        <w:bottom w:val="none" w:sz="0" w:space="0" w:color="auto"/>
        <w:right w:val="none" w:sz="0" w:space="0" w:color="auto"/>
      </w:divBdr>
    </w:div>
    <w:div w:id="1437823613">
      <w:bodyDiv w:val="1"/>
      <w:marLeft w:val="0"/>
      <w:marRight w:val="0"/>
      <w:marTop w:val="0"/>
      <w:marBottom w:val="0"/>
      <w:divBdr>
        <w:top w:val="none" w:sz="0" w:space="0" w:color="auto"/>
        <w:left w:val="none" w:sz="0" w:space="0" w:color="auto"/>
        <w:bottom w:val="none" w:sz="0" w:space="0" w:color="auto"/>
        <w:right w:val="none" w:sz="0" w:space="0" w:color="auto"/>
      </w:divBdr>
    </w:div>
    <w:div w:id="1575816276">
      <w:bodyDiv w:val="1"/>
      <w:marLeft w:val="0"/>
      <w:marRight w:val="0"/>
      <w:marTop w:val="0"/>
      <w:marBottom w:val="0"/>
      <w:divBdr>
        <w:top w:val="none" w:sz="0" w:space="0" w:color="auto"/>
        <w:left w:val="none" w:sz="0" w:space="0" w:color="auto"/>
        <w:bottom w:val="none" w:sz="0" w:space="0" w:color="auto"/>
        <w:right w:val="none" w:sz="0" w:space="0" w:color="auto"/>
      </w:divBdr>
    </w:div>
    <w:div w:id="1630167525">
      <w:bodyDiv w:val="1"/>
      <w:marLeft w:val="0"/>
      <w:marRight w:val="0"/>
      <w:marTop w:val="0"/>
      <w:marBottom w:val="0"/>
      <w:divBdr>
        <w:top w:val="none" w:sz="0" w:space="0" w:color="auto"/>
        <w:left w:val="none" w:sz="0" w:space="0" w:color="auto"/>
        <w:bottom w:val="none" w:sz="0" w:space="0" w:color="auto"/>
        <w:right w:val="none" w:sz="0" w:space="0" w:color="auto"/>
      </w:divBdr>
    </w:div>
    <w:div w:id="1666470489">
      <w:bodyDiv w:val="1"/>
      <w:marLeft w:val="0"/>
      <w:marRight w:val="0"/>
      <w:marTop w:val="0"/>
      <w:marBottom w:val="0"/>
      <w:divBdr>
        <w:top w:val="none" w:sz="0" w:space="0" w:color="auto"/>
        <w:left w:val="none" w:sz="0" w:space="0" w:color="auto"/>
        <w:bottom w:val="none" w:sz="0" w:space="0" w:color="auto"/>
        <w:right w:val="none" w:sz="0" w:space="0" w:color="auto"/>
      </w:divBdr>
    </w:div>
    <w:div w:id="1705861512">
      <w:bodyDiv w:val="1"/>
      <w:marLeft w:val="0"/>
      <w:marRight w:val="0"/>
      <w:marTop w:val="0"/>
      <w:marBottom w:val="0"/>
      <w:divBdr>
        <w:top w:val="none" w:sz="0" w:space="0" w:color="auto"/>
        <w:left w:val="none" w:sz="0" w:space="0" w:color="auto"/>
        <w:bottom w:val="none" w:sz="0" w:space="0" w:color="auto"/>
        <w:right w:val="none" w:sz="0" w:space="0" w:color="auto"/>
      </w:divBdr>
    </w:div>
    <w:div w:id="1802188785">
      <w:bodyDiv w:val="1"/>
      <w:marLeft w:val="0"/>
      <w:marRight w:val="0"/>
      <w:marTop w:val="0"/>
      <w:marBottom w:val="0"/>
      <w:divBdr>
        <w:top w:val="none" w:sz="0" w:space="0" w:color="auto"/>
        <w:left w:val="none" w:sz="0" w:space="0" w:color="auto"/>
        <w:bottom w:val="none" w:sz="0" w:space="0" w:color="auto"/>
        <w:right w:val="none" w:sz="0" w:space="0" w:color="auto"/>
      </w:divBdr>
    </w:div>
    <w:div w:id="2014650790">
      <w:bodyDiv w:val="1"/>
      <w:marLeft w:val="0"/>
      <w:marRight w:val="0"/>
      <w:marTop w:val="0"/>
      <w:marBottom w:val="0"/>
      <w:divBdr>
        <w:top w:val="none" w:sz="0" w:space="0" w:color="auto"/>
        <w:left w:val="none" w:sz="0" w:space="0" w:color="auto"/>
        <w:bottom w:val="none" w:sz="0" w:space="0" w:color="auto"/>
        <w:right w:val="none" w:sz="0" w:space="0" w:color="auto"/>
      </w:divBdr>
    </w:div>
    <w:div w:id="2091074527">
      <w:bodyDiv w:val="1"/>
      <w:marLeft w:val="0"/>
      <w:marRight w:val="0"/>
      <w:marTop w:val="0"/>
      <w:marBottom w:val="0"/>
      <w:divBdr>
        <w:top w:val="none" w:sz="0" w:space="0" w:color="auto"/>
        <w:left w:val="none" w:sz="0" w:space="0" w:color="auto"/>
        <w:bottom w:val="none" w:sz="0" w:space="0" w:color="auto"/>
        <w:right w:val="none" w:sz="0" w:space="0" w:color="auto"/>
      </w:divBdr>
    </w:div>
    <w:div w:id="2092189628">
      <w:bodyDiv w:val="1"/>
      <w:marLeft w:val="0"/>
      <w:marRight w:val="0"/>
      <w:marTop w:val="0"/>
      <w:marBottom w:val="0"/>
      <w:divBdr>
        <w:top w:val="none" w:sz="0" w:space="0" w:color="auto"/>
        <w:left w:val="none" w:sz="0" w:space="0" w:color="auto"/>
        <w:bottom w:val="none" w:sz="0" w:space="0" w:color="auto"/>
        <w:right w:val="none" w:sz="0" w:space="0" w:color="auto"/>
      </w:divBdr>
    </w:div>
    <w:div w:id="2116553644">
      <w:bodyDiv w:val="1"/>
      <w:marLeft w:val="0"/>
      <w:marRight w:val="0"/>
      <w:marTop w:val="0"/>
      <w:marBottom w:val="0"/>
      <w:divBdr>
        <w:top w:val="none" w:sz="0" w:space="0" w:color="auto"/>
        <w:left w:val="none" w:sz="0" w:space="0" w:color="auto"/>
        <w:bottom w:val="none" w:sz="0" w:space="0" w:color="auto"/>
        <w:right w:val="none" w:sz="0" w:space="0" w:color="auto"/>
      </w:divBdr>
    </w:div>
    <w:div w:id="2146583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ulien.comte@cea.fr" TargetMode="External"/><Relationship Id="rId13" Type="http://schemas.openxmlformats.org/officeDocument/2006/relationships/hyperlink" Target="https://www.marches-publics.gouv.fr" TargetMode="External"/><Relationship Id="rId18" Type="http://schemas.openxmlformats.org/officeDocument/2006/relationships/hyperlink" Target="mailto:sarah.dhellemme@cea.fr"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mailto:enzo.scheiwe@cea.fr" TargetMode="External"/><Relationship Id="rId7" Type="http://schemas.openxmlformats.org/officeDocument/2006/relationships/endnotes" Target="endnotes.xml"/><Relationship Id="rId12" Type="http://schemas.openxmlformats.org/officeDocument/2006/relationships/hyperlink" Target="https://newsletters.cea.fr/video/player.php?titre=consignes%20de%20s%C3%A9curit%C3%A9%20CEA%20Grenoble&amp;idv=stic_grenoble_extra/2021/10/44503_CEA_VIDEO_SECURITE_V12" TargetMode="External"/><Relationship Id="rId17" Type="http://schemas.openxmlformats.org/officeDocument/2006/relationships/hyperlink" Target="https://www.marches-publics.gouv.fr"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marches-publics.gouv.fr" TargetMode="External"/><Relationship Id="rId20" Type="http://schemas.openxmlformats.org/officeDocument/2006/relationships/hyperlink" Target="mailto:aude.dupuis@cea.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arah.dhellemme@cea.fr"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s://ec.europa.eu/tools/espd/filter?lang=fr"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mailto:enzo.scheiwe@cea.fr" TargetMode="External"/><Relationship Id="rId19" Type="http://schemas.openxmlformats.org/officeDocument/2006/relationships/hyperlink" Target="mailto:julien.comte@cea.fr" TargetMode="External"/><Relationship Id="rId4" Type="http://schemas.openxmlformats.org/officeDocument/2006/relationships/settings" Target="settings.xml"/><Relationship Id="rId9" Type="http://schemas.openxmlformats.org/officeDocument/2006/relationships/hyperlink" Target="mailto:aude.dupuis@cea.fr" TargetMode="External"/><Relationship Id="rId14" Type="http://schemas.openxmlformats.org/officeDocument/2006/relationships/hyperlink" Target="http://www.economie.gouv.fr/daj/formulaires-marches-publics" TargetMode="External"/><Relationship Id="rId22" Type="http://schemas.openxmlformats.org/officeDocument/2006/relationships/hyperlink" Target="mailto:steven.yhuel@cea.fr" TargetMode="External"/><Relationship Id="rId27" Type="http://schemas.microsoft.com/office/2011/relationships/people" Target="people.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DA819E-EE4A-49C0-A26E-F9BA29F220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362</TotalTime>
  <Pages>12</Pages>
  <Words>4143</Words>
  <Characters>26036</Characters>
  <Application>Microsoft Office Word</Application>
  <DocSecurity>0</DocSecurity>
  <Lines>216</Lines>
  <Paragraphs>60</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30119</CharactersWithSpaces>
  <SharedDoc>false</SharedDoc>
  <HLinks>
    <vt:vector size="312" baseType="variant">
      <vt:variant>
        <vt:i4>393273</vt:i4>
      </vt:variant>
      <vt:variant>
        <vt:i4>273</vt:i4>
      </vt:variant>
      <vt:variant>
        <vt:i4>0</vt:i4>
      </vt:variant>
      <vt:variant>
        <vt:i4>5</vt:i4>
      </vt:variant>
      <vt:variant>
        <vt:lpwstr>mailto:xxx@cea.fr</vt:lpwstr>
      </vt:variant>
      <vt:variant>
        <vt:lpwstr/>
      </vt:variant>
      <vt:variant>
        <vt:i4>393273</vt:i4>
      </vt:variant>
      <vt:variant>
        <vt:i4>270</vt:i4>
      </vt:variant>
      <vt:variant>
        <vt:i4>0</vt:i4>
      </vt:variant>
      <vt:variant>
        <vt:i4>5</vt:i4>
      </vt:variant>
      <vt:variant>
        <vt:lpwstr>mailto:xxx@cea.fr</vt:lpwstr>
      </vt:variant>
      <vt:variant>
        <vt:lpwstr/>
      </vt:variant>
      <vt:variant>
        <vt:i4>393273</vt:i4>
      </vt:variant>
      <vt:variant>
        <vt:i4>267</vt:i4>
      </vt:variant>
      <vt:variant>
        <vt:i4>0</vt:i4>
      </vt:variant>
      <vt:variant>
        <vt:i4>5</vt:i4>
      </vt:variant>
      <vt:variant>
        <vt:lpwstr>mailto:xxx@cea.fr</vt:lpwstr>
      </vt:variant>
      <vt:variant>
        <vt:lpwstr/>
      </vt:variant>
      <vt:variant>
        <vt:i4>393273</vt:i4>
      </vt:variant>
      <vt:variant>
        <vt:i4>264</vt:i4>
      </vt:variant>
      <vt:variant>
        <vt:i4>0</vt:i4>
      </vt:variant>
      <vt:variant>
        <vt:i4>5</vt:i4>
      </vt:variant>
      <vt:variant>
        <vt:lpwstr>mailto:xxx@cea.fr</vt:lpwstr>
      </vt:variant>
      <vt:variant>
        <vt:lpwstr/>
      </vt:variant>
      <vt:variant>
        <vt:i4>2949216</vt:i4>
      </vt:variant>
      <vt:variant>
        <vt:i4>261</vt:i4>
      </vt:variant>
      <vt:variant>
        <vt:i4>0</vt:i4>
      </vt:variant>
      <vt:variant>
        <vt:i4>5</vt:i4>
      </vt:variant>
      <vt:variant>
        <vt:lpwstr>https://avis-de-marches.cea.fr/</vt:lpwstr>
      </vt:variant>
      <vt:variant>
        <vt:lpwstr/>
      </vt:variant>
      <vt:variant>
        <vt:i4>2949216</vt:i4>
      </vt:variant>
      <vt:variant>
        <vt:i4>258</vt:i4>
      </vt:variant>
      <vt:variant>
        <vt:i4>0</vt:i4>
      </vt:variant>
      <vt:variant>
        <vt:i4>5</vt:i4>
      </vt:variant>
      <vt:variant>
        <vt:lpwstr>https://avis-de-marches.cea.fr/</vt:lpwstr>
      </vt:variant>
      <vt:variant>
        <vt:lpwstr/>
      </vt:variant>
      <vt:variant>
        <vt:i4>2949216</vt:i4>
      </vt:variant>
      <vt:variant>
        <vt:i4>255</vt:i4>
      </vt:variant>
      <vt:variant>
        <vt:i4>0</vt:i4>
      </vt:variant>
      <vt:variant>
        <vt:i4>5</vt:i4>
      </vt:variant>
      <vt:variant>
        <vt:lpwstr>https://avis-de-marches.cea.fr/</vt:lpwstr>
      </vt:variant>
      <vt:variant>
        <vt:lpwstr/>
      </vt:variant>
      <vt:variant>
        <vt:i4>1769518</vt:i4>
      </vt:variant>
      <vt:variant>
        <vt:i4>252</vt:i4>
      </vt:variant>
      <vt:variant>
        <vt:i4>0</vt:i4>
      </vt:variant>
      <vt:variant>
        <vt:i4>5</vt:i4>
      </vt:variant>
      <vt:variant>
        <vt:lpwstr>mailto:____@cea.fr</vt:lpwstr>
      </vt:variant>
      <vt:variant>
        <vt:lpwstr/>
      </vt:variant>
      <vt:variant>
        <vt:i4>1769518</vt:i4>
      </vt:variant>
      <vt:variant>
        <vt:i4>249</vt:i4>
      </vt:variant>
      <vt:variant>
        <vt:i4>0</vt:i4>
      </vt:variant>
      <vt:variant>
        <vt:i4>5</vt:i4>
      </vt:variant>
      <vt:variant>
        <vt:lpwstr>mailto:____@cea.fr</vt:lpwstr>
      </vt:variant>
      <vt:variant>
        <vt:lpwstr/>
      </vt:variant>
      <vt:variant>
        <vt:i4>1769518</vt:i4>
      </vt:variant>
      <vt:variant>
        <vt:i4>246</vt:i4>
      </vt:variant>
      <vt:variant>
        <vt:i4>0</vt:i4>
      </vt:variant>
      <vt:variant>
        <vt:i4>5</vt:i4>
      </vt:variant>
      <vt:variant>
        <vt:lpwstr>mailto:____@cea.fr</vt:lpwstr>
      </vt:variant>
      <vt:variant>
        <vt:lpwstr/>
      </vt:variant>
      <vt:variant>
        <vt:i4>1769518</vt:i4>
      </vt:variant>
      <vt:variant>
        <vt:i4>243</vt:i4>
      </vt:variant>
      <vt:variant>
        <vt:i4>0</vt:i4>
      </vt:variant>
      <vt:variant>
        <vt:i4>5</vt:i4>
      </vt:variant>
      <vt:variant>
        <vt:lpwstr>mailto:____@cea.fr</vt:lpwstr>
      </vt:variant>
      <vt:variant>
        <vt:lpwstr/>
      </vt:variant>
      <vt:variant>
        <vt:i4>1769518</vt:i4>
      </vt:variant>
      <vt:variant>
        <vt:i4>240</vt:i4>
      </vt:variant>
      <vt:variant>
        <vt:i4>0</vt:i4>
      </vt:variant>
      <vt:variant>
        <vt:i4>5</vt:i4>
      </vt:variant>
      <vt:variant>
        <vt:lpwstr>mailto:____@cea.fr</vt:lpwstr>
      </vt:variant>
      <vt:variant>
        <vt:lpwstr/>
      </vt:variant>
      <vt:variant>
        <vt:i4>1769518</vt:i4>
      </vt:variant>
      <vt:variant>
        <vt:i4>237</vt:i4>
      </vt:variant>
      <vt:variant>
        <vt:i4>0</vt:i4>
      </vt:variant>
      <vt:variant>
        <vt:i4>5</vt:i4>
      </vt:variant>
      <vt:variant>
        <vt:lpwstr>mailto:____@cea.fr</vt:lpwstr>
      </vt:variant>
      <vt:variant>
        <vt:lpwstr/>
      </vt:variant>
      <vt:variant>
        <vt:i4>1245247</vt:i4>
      </vt:variant>
      <vt:variant>
        <vt:i4>230</vt:i4>
      </vt:variant>
      <vt:variant>
        <vt:i4>0</vt:i4>
      </vt:variant>
      <vt:variant>
        <vt:i4>5</vt:i4>
      </vt:variant>
      <vt:variant>
        <vt:lpwstr/>
      </vt:variant>
      <vt:variant>
        <vt:lpwstr>_Toc383094685</vt:lpwstr>
      </vt:variant>
      <vt:variant>
        <vt:i4>1245247</vt:i4>
      </vt:variant>
      <vt:variant>
        <vt:i4>224</vt:i4>
      </vt:variant>
      <vt:variant>
        <vt:i4>0</vt:i4>
      </vt:variant>
      <vt:variant>
        <vt:i4>5</vt:i4>
      </vt:variant>
      <vt:variant>
        <vt:lpwstr/>
      </vt:variant>
      <vt:variant>
        <vt:lpwstr>_Toc383094684</vt:lpwstr>
      </vt:variant>
      <vt:variant>
        <vt:i4>1245247</vt:i4>
      </vt:variant>
      <vt:variant>
        <vt:i4>218</vt:i4>
      </vt:variant>
      <vt:variant>
        <vt:i4>0</vt:i4>
      </vt:variant>
      <vt:variant>
        <vt:i4>5</vt:i4>
      </vt:variant>
      <vt:variant>
        <vt:lpwstr/>
      </vt:variant>
      <vt:variant>
        <vt:lpwstr>_Toc383094683</vt:lpwstr>
      </vt:variant>
      <vt:variant>
        <vt:i4>1245247</vt:i4>
      </vt:variant>
      <vt:variant>
        <vt:i4>212</vt:i4>
      </vt:variant>
      <vt:variant>
        <vt:i4>0</vt:i4>
      </vt:variant>
      <vt:variant>
        <vt:i4>5</vt:i4>
      </vt:variant>
      <vt:variant>
        <vt:lpwstr/>
      </vt:variant>
      <vt:variant>
        <vt:lpwstr>_Toc383094682</vt:lpwstr>
      </vt:variant>
      <vt:variant>
        <vt:i4>1245247</vt:i4>
      </vt:variant>
      <vt:variant>
        <vt:i4>206</vt:i4>
      </vt:variant>
      <vt:variant>
        <vt:i4>0</vt:i4>
      </vt:variant>
      <vt:variant>
        <vt:i4>5</vt:i4>
      </vt:variant>
      <vt:variant>
        <vt:lpwstr/>
      </vt:variant>
      <vt:variant>
        <vt:lpwstr>_Toc383094681</vt:lpwstr>
      </vt:variant>
      <vt:variant>
        <vt:i4>1245247</vt:i4>
      </vt:variant>
      <vt:variant>
        <vt:i4>200</vt:i4>
      </vt:variant>
      <vt:variant>
        <vt:i4>0</vt:i4>
      </vt:variant>
      <vt:variant>
        <vt:i4>5</vt:i4>
      </vt:variant>
      <vt:variant>
        <vt:lpwstr/>
      </vt:variant>
      <vt:variant>
        <vt:lpwstr>_Toc383094680</vt:lpwstr>
      </vt:variant>
      <vt:variant>
        <vt:i4>1835071</vt:i4>
      </vt:variant>
      <vt:variant>
        <vt:i4>194</vt:i4>
      </vt:variant>
      <vt:variant>
        <vt:i4>0</vt:i4>
      </vt:variant>
      <vt:variant>
        <vt:i4>5</vt:i4>
      </vt:variant>
      <vt:variant>
        <vt:lpwstr/>
      </vt:variant>
      <vt:variant>
        <vt:lpwstr>_Toc383094679</vt:lpwstr>
      </vt:variant>
      <vt:variant>
        <vt:i4>1835071</vt:i4>
      </vt:variant>
      <vt:variant>
        <vt:i4>188</vt:i4>
      </vt:variant>
      <vt:variant>
        <vt:i4>0</vt:i4>
      </vt:variant>
      <vt:variant>
        <vt:i4>5</vt:i4>
      </vt:variant>
      <vt:variant>
        <vt:lpwstr/>
      </vt:variant>
      <vt:variant>
        <vt:lpwstr>_Toc383094678</vt:lpwstr>
      </vt:variant>
      <vt:variant>
        <vt:i4>1835071</vt:i4>
      </vt:variant>
      <vt:variant>
        <vt:i4>182</vt:i4>
      </vt:variant>
      <vt:variant>
        <vt:i4>0</vt:i4>
      </vt:variant>
      <vt:variant>
        <vt:i4>5</vt:i4>
      </vt:variant>
      <vt:variant>
        <vt:lpwstr/>
      </vt:variant>
      <vt:variant>
        <vt:lpwstr>_Toc383094677</vt:lpwstr>
      </vt:variant>
      <vt:variant>
        <vt:i4>1835071</vt:i4>
      </vt:variant>
      <vt:variant>
        <vt:i4>176</vt:i4>
      </vt:variant>
      <vt:variant>
        <vt:i4>0</vt:i4>
      </vt:variant>
      <vt:variant>
        <vt:i4>5</vt:i4>
      </vt:variant>
      <vt:variant>
        <vt:lpwstr/>
      </vt:variant>
      <vt:variant>
        <vt:lpwstr>_Toc383094676</vt:lpwstr>
      </vt:variant>
      <vt:variant>
        <vt:i4>1835071</vt:i4>
      </vt:variant>
      <vt:variant>
        <vt:i4>170</vt:i4>
      </vt:variant>
      <vt:variant>
        <vt:i4>0</vt:i4>
      </vt:variant>
      <vt:variant>
        <vt:i4>5</vt:i4>
      </vt:variant>
      <vt:variant>
        <vt:lpwstr/>
      </vt:variant>
      <vt:variant>
        <vt:lpwstr>_Toc383094675</vt:lpwstr>
      </vt:variant>
      <vt:variant>
        <vt:i4>1835071</vt:i4>
      </vt:variant>
      <vt:variant>
        <vt:i4>164</vt:i4>
      </vt:variant>
      <vt:variant>
        <vt:i4>0</vt:i4>
      </vt:variant>
      <vt:variant>
        <vt:i4>5</vt:i4>
      </vt:variant>
      <vt:variant>
        <vt:lpwstr/>
      </vt:variant>
      <vt:variant>
        <vt:lpwstr>_Toc383094674</vt:lpwstr>
      </vt:variant>
      <vt:variant>
        <vt:i4>1835071</vt:i4>
      </vt:variant>
      <vt:variant>
        <vt:i4>158</vt:i4>
      </vt:variant>
      <vt:variant>
        <vt:i4>0</vt:i4>
      </vt:variant>
      <vt:variant>
        <vt:i4>5</vt:i4>
      </vt:variant>
      <vt:variant>
        <vt:lpwstr/>
      </vt:variant>
      <vt:variant>
        <vt:lpwstr>_Toc383094673</vt:lpwstr>
      </vt:variant>
      <vt:variant>
        <vt:i4>1835071</vt:i4>
      </vt:variant>
      <vt:variant>
        <vt:i4>152</vt:i4>
      </vt:variant>
      <vt:variant>
        <vt:i4>0</vt:i4>
      </vt:variant>
      <vt:variant>
        <vt:i4>5</vt:i4>
      </vt:variant>
      <vt:variant>
        <vt:lpwstr/>
      </vt:variant>
      <vt:variant>
        <vt:lpwstr>_Toc383094672</vt:lpwstr>
      </vt:variant>
      <vt:variant>
        <vt:i4>1835071</vt:i4>
      </vt:variant>
      <vt:variant>
        <vt:i4>146</vt:i4>
      </vt:variant>
      <vt:variant>
        <vt:i4>0</vt:i4>
      </vt:variant>
      <vt:variant>
        <vt:i4>5</vt:i4>
      </vt:variant>
      <vt:variant>
        <vt:lpwstr/>
      </vt:variant>
      <vt:variant>
        <vt:lpwstr>_Toc383094671</vt:lpwstr>
      </vt:variant>
      <vt:variant>
        <vt:i4>1835071</vt:i4>
      </vt:variant>
      <vt:variant>
        <vt:i4>140</vt:i4>
      </vt:variant>
      <vt:variant>
        <vt:i4>0</vt:i4>
      </vt:variant>
      <vt:variant>
        <vt:i4>5</vt:i4>
      </vt:variant>
      <vt:variant>
        <vt:lpwstr/>
      </vt:variant>
      <vt:variant>
        <vt:lpwstr>_Toc383094670</vt:lpwstr>
      </vt:variant>
      <vt:variant>
        <vt:i4>1900607</vt:i4>
      </vt:variant>
      <vt:variant>
        <vt:i4>134</vt:i4>
      </vt:variant>
      <vt:variant>
        <vt:i4>0</vt:i4>
      </vt:variant>
      <vt:variant>
        <vt:i4>5</vt:i4>
      </vt:variant>
      <vt:variant>
        <vt:lpwstr/>
      </vt:variant>
      <vt:variant>
        <vt:lpwstr>_Toc383094669</vt:lpwstr>
      </vt:variant>
      <vt:variant>
        <vt:i4>1900607</vt:i4>
      </vt:variant>
      <vt:variant>
        <vt:i4>128</vt:i4>
      </vt:variant>
      <vt:variant>
        <vt:i4>0</vt:i4>
      </vt:variant>
      <vt:variant>
        <vt:i4>5</vt:i4>
      </vt:variant>
      <vt:variant>
        <vt:lpwstr/>
      </vt:variant>
      <vt:variant>
        <vt:lpwstr>_Toc383094668</vt:lpwstr>
      </vt:variant>
      <vt:variant>
        <vt:i4>1900607</vt:i4>
      </vt:variant>
      <vt:variant>
        <vt:i4>122</vt:i4>
      </vt:variant>
      <vt:variant>
        <vt:i4>0</vt:i4>
      </vt:variant>
      <vt:variant>
        <vt:i4>5</vt:i4>
      </vt:variant>
      <vt:variant>
        <vt:lpwstr/>
      </vt:variant>
      <vt:variant>
        <vt:lpwstr>_Toc383094667</vt:lpwstr>
      </vt:variant>
      <vt:variant>
        <vt:i4>1900607</vt:i4>
      </vt:variant>
      <vt:variant>
        <vt:i4>116</vt:i4>
      </vt:variant>
      <vt:variant>
        <vt:i4>0</vt:i4>
      </vt:variant>
      <vt:variant>
        <vt:i4>5</vt:i4>
      </vt:variant>
      <vt:variant>
        <vt:lpwstr/>
      </vt:variant>
      <vt:variant>
        <vt:lpwstr>_Toc383094666</vt:lpwstr>
      </vt:variant>
      <vt:variant>
        <vt:i4>1900607</vt:i4>
      </vt:variant>
      <vt:variant>
        <vt:i4>110</vt:i4>
      </vt:variant>
      <vt:variant>
        <vt:i4>0</vt:i4>
      </vt:variant>
      <vt:variant>
        <vt:i4>5</vt:i4>
      </vt:variant>
      <vt:variant>
        <vt:lpwstr/>
      </vt:variant>
      <vt:variant>
        <vt:lpwstr>_Toc383094665</vt:lpwstr>
      </vt:variant>
      <vt:variant>
        <vt:i4>1900607</vt:i4>
      </vt:variant>
      <vt:variant>
        <vt:i4>104</vt:i4>
      </vt:variant>
      <vt:variant>
        <vt:i4>0</vt:i4>
      </vt:variant>
      <vt:variant>
        <vt:i4>5</vt:i4>
      </vt:variant>
      <vt:variant>
        <vt:lpwstr/>
      </vt:variant>
      <vt:variant>
        <vt:lpwstr>_Toc383094664</vt:lpwstr>
      </vt:variant>
      <vt:variant>
        <vt:i4>1900607</vt:i4>
      </vt:variant>
      <vt:variant>
        <vt:i4>98</vt:i4>
      </vt:variant>
      <vt:variant>
        <vt:i4>0</vt:i4>
      </vt:variant>
      <vt:variant>
        <vt:i4>5</vt:i4>
      </vt:variant>
      <vt:variant>
        <vt:lpwstr/>
      </vt:variant>
      <vt:variant>
        <vt:lpwstr>_Toc383094663</vt:lpwstr>
      </vt:variant>
      <vt:variant>
        <vt:i4>1900607</vt:i4>
      </vt:variant>
      <vt:variant>
        <vt:i4>92</vt:i4>
      </vt:variant>
      <vt:variant>
        <vt:i4>0</vt:i4>
      </vt:variant>
      <vt:variant>
        <vt:i4>5</vt:i4>
      </vt:variant>
      <vt:variant>
        <vt:lpwstr/>
      </vt:variant>
      <vt:variant>
        <vt:lpwstr>_Toc383094662</vt:lpwstr>
      </vt:variant>
      <vt:variant>
        <vt:i4>1900607</vt:i4>
      </vt:variant>
      <vt:variant>
        <vt:i4>86</vt:i4>
      </vt:variant>
      <vt:variant>
        <vt:i4>0</vt:i4>
      </vt:variant>
      <vt:variant>
        <vt:i4>5</vt:i4>
      </vt:variant>
      <vt:variant>
        <vt:lpwstr/>
      </vt:variant>
      <vt:variant>
        <vt:lpwstr>_Toc383094661</vt:lpwstr>
      </vt:variant>
      <vt:variant>
        <vt:i4>1900607</vt:i4>
      </vt:variant>
      <vt:variant>
        <vt:i4>80</vt:i4>
      </vt:variant>
      <vt:variant>
        <vt:i4>0</vt:i4>
      </vt:variant>
      <vt:variant>
        <vt:i4>5</vt:i4>
      </vt:variant>
      <vt:variant>
        <vt:lpwstr/>
      </vt:variant>
      <vt:variant>
        <vt:lpwstr>_Toc383094660</vt:lpwstr>
      </vt:variant>
      <vt:variant>
        <vt:i4>1966143</vt:i4>
      </vt:variant>
      <vt:variant>
        <vt:i4>74</vt:i4>
      </vt:variant>
      <vt:variant>
        <vt:i4>0</vt:i4>
      </vt:variant>
      <vt:variant>
        <vt:i4>5</vt:i4>
      </vt:variant>
      <vt:variant>
        <vt:lpwstr/>
      </vt:variant>
      <vt:variant>
        <vt:lpwstr>_Toc383094659</vt:lpwstr>
      </vt:variant>
      <vt:variant>
        <vt:i4>1966143</vt:i4>
      </vt:variant>
      <vt:variant>
        <vt:i4>68</vt:i4>
      </vt:variant>
      <vt:variant>
        <vt:i4>0</vt:i4>
      </vt:variant>
      <vt:variant>
        <vt:i4>5</vt:i4>
      </vt:variant>
      <vt:variant>
        <vt:lpwstr/>
      </vt:variant>
      <vt:variant>
        <vt:lpwstr>_Toc383094658</vt:lpwstr>
      </vt:variant>
      <vt:variant>
        <vt:i4>1966143</vt:i4>
      </vt:variant>
      <vt:variant>
        <vt:i4>62</vt:i4>
      </vt:variant>
      <vt:variant>
        <vt:i4>0</vt:i4>
      </vt:variant>
      <vt:variant>
        <vt:i4>5</vt:i4>
      </vt:variant>
      <vt:variant>
        <vt:lpwstr/>
      </vt:variant>
      <vt:variant>
        <vt:lpwstr>_Toc383094657</vt:lpwstr>
      </vt:variant>
      <vt:variant>
        <vt:i4>1966143</vt:i4>
      </vt:variant>
      <vt:variant>
        <vt:i4>56</vt:i4>
      </vt:variant>
      <vt:variant>
        <vt:i4>0</vt:i4>
      </vt:variant>
      <vt:variant>
        <vt:i4>5</vt:i4>
      </vt:variant>
      <vt:variant>
        <vt:lpwstr/>
      </vt:variant>
      <vt:variant>
        <vt:lpwstr>_Toc383094656</vt:lpwstr>
      </vt:variant>
      <vt:variant>
        <vt:i4>1966143</vt:i4>
      </vt:variant>
      <vt:variant>
        <vt:i4>50</vt:i4>
      </vt:variant>
      <vt:variant>
        <vt:i4>0</vt:i4>
      </vt:variant>
      <vt:variant>
        <vt:i4>5</vt:i4>
      </vt:variant>
      <vt:variant>
        <vt:lpwstr/>
      </vt:variant>
      <vt:variant>
        <vt:lpwstr>_Toc383094655</vt:lpwstr>
      </vt:variant>
      <vt:variant>
        <vt:i4>1966143</vt:i4>
      </vt:variant>
      <vt:variant>
        <vt:i4>44</vt:i4>
      </vt:variant>
      <vt:variant>
        <vt:i4>0</vt:i4>
      </vt:variant>
      <vt:variant>
        <vt:i4>5</vt:i4>
      </vt:variant>
      <vt:variant>
        <vt:lpwstr/>
      </vt:variant>
      <vt:variant>
        <vt:lpwstr>_Toc383094654</vt:lpwstr>
      </vt:variant>
      <vt:variant>
        <vt:i4>1966143</vt:i4>
      </vt:variant>
      <vt:variant>
        <vt:i4>38</vt:i4>
      </vt:variant>
      <vt:variant>
        <vt:i4>0</vt:i4>
      </vt:variant>
      <vt:variant>
        <vt:i4>5</vt:i4>
      </vt:variant>
      <vt:variant>
        <vt:lpwstr/>
      </vt:variant>
      <vt:variant>
        <vt:lpwstr>_Toc383094653</vt:lpwstr>
      </vt:variant>
      <vt:variant>
        <vt:i4>1966143</vt:i4>
      </vt:variant>
      <vt:variant>
        <vt:i4>32</vt:i4>
      </vt:variant>
      <vt:variant>
        <vt:i4>0</vt:i4>
      </vt:variant>
      <vt:variant>
        <vt:i4>5</vt:i4>
      </vt:variant>
      <vt:variant>
        <vt:lpwstr/>
      </vt:variant>
      <vt:variant>
        <vt:lpwstr>_Toc383094652</vt:lpwstr>
      </vt:variant>
      <vt:variant>
        <vt:i4>1966143</vt:i4>
      </vt:variant>
      <vt:variant>
        <vt:i4>26</vt:i4>
      </vt:variant>
      <vt:variant>
        <vt:i4>0</vt:i4>
      </vt:variant>
      <vt:variant>
        <vt:i4>5</vt:i4>
      </vt:variant>
      <vt:variant>
        <vt:lpwstr/>
      </vt:variant>
      <vt:variant>
        <vt:lpwstr>_Toc383094651</vt:lpwstr>
      </vt:variant>
      <vt:variant>
        <vt:i4>1966143</vt:i4>
      </vt:variant>
      <vt:variant>
        <vt:i4>20</vt:i4>
      </vt:variant>
      <vt:variant>
        <vt:i4>0</vt:i4>
      </vt:variant>
      <vt:variant>
        <vt:i4>5</vt:i4>
      </vt:variant>
      <vt:variant>
        <vt:lpwstr/>
      </vt:variant>
      <vt:variant>
        <vt:lpwstr>_Toc383094650</vt:lpwstr>
      </vt:variant>
      <vt:variant>
        <vt:i4>2031679</vt:i4>
      </vt:variant>
      <vt:variant>
        <vt:i4>14</vt:i4>
      </vt:variant>
      <vt:variant>
        <vt:i4>0</vt:i4>
      </vt:variant>
      <vt:variant>
        <vt:i4>5</vt:i4>
      </vt:variant>
      <vt:variant>
        <vt:lpwstr/>
      </vt:variant>
      <vt:variant>
        <vt:lpwstr>_Toc383094649</vt:lpwstr>
      </vt:variant>
      <vt:variant>
        <vt:i4>2031679</vt:i4>
      </vt:variant>
      <vt:variant>
        <vt:i4>8</vt:i4>
      </vt:variant>
      <vt:variant>
        <vt:i4>0</vt:i4>
      </vt:variant>
      <vt:variant>
        <vt:i4>5</vt:i4>
      </vt:variant>
      <vt:variant>
        <vt:lpwstr/>
      </vt:variant>
      <vt:variant>
        <vt:lpwstr>_Toc383094648</vt:lpwstr>
      </vt:variant>
      <vt:variant>
        <vt:i4>2031679</vt:i4>
      </vt:variant>
      <vt:variant>
        <vt:i4>2</vt:i4>
      </vt:variant>
      <vt:variant>
        <vt:i4>0</vt:i4>
      </vt:variant>
      <vt:variant>
        <vt:i4>5</vt:i4>
      </vt:variant>
      <vt:variant>
        <vt:lpwstr/>
      </vt:variant>
      <vt:variant>
        <vt:lpwstr>_Toc383094647</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subject/>
  <dc:creator>CharnayCo</dc:creator>
  <cp:keywords/>
  <dc:description/>
  <cp:lastModifiedBy>SCHEIWE Enzo</cp:lastModifiedBy>
  <cp:revision>64</cp:revision>
  <cp:lastPrinted>2025-12-10T09:32:00Z</cp:lastPrinted>
  <dcterms:created xsi:type="dcterms:W3CDTF">2019-04-16T07:50:00Z</dcterms:created>
  <dcterms:modified xsi:type="dcterms:W3CDTF">2025-12-18T10:22:00Z</dcterms:modified>
</cp:coreProperties>
</file>